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39B2F9" w14:textId="1AEE441D" w:rsidR="007862D8" w:rsidRDefault="007862D8">
      <w:pPr>
        <w:rPr>
          <w:b/>
          <w:bCs/>
        </w:rPr>
      </w:pPr>
      <w:r w:rsidRPr="00792C98">
        <w:rPr>
          <w:b/>
          <w:bCs/>
        </w:rPr>
        <w:t>User Guide for the NISTMS-GADS Program</w:t>
      </w:r>
      <w:r w:rsidR="00B227D4">
        <w:rPr>
          <w:b/>
          <w:bCs/>
        </w:rPr>
        <w:t xml:space="preserve"> (Glycopeptide Search 1.0)</w:t>
      </w:r>
    </w:p>
    <w:p w14:paraId="03174194" w14:textId="4A814077" w:rsidR="00254402" w:rsidRDefault="000C3BC3">
      <w:pPr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0F4ED89C" wp14:editId="0A024B61">
            <wp:extent cx="5941207" cy="3428100"/>
            <wp:effectExtent l="0" t="0" r="2540" b="127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0470" cy="345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C6F5757" w14:textId="1565BA9D" w:rsidR="007862D8" w:rsidRDefault="007862D8" w:rsidP="00AD1655">
      <w:pPr>
        <w:jc w:val="both"/>
      </w:pPr>
      <w:r>
        <w:t>This document describes NISTMS-GADS.exe, a</w:t>
      </w:r>
      <w:r w:rsidR="00535AA3">
        <w:t>n</w:t>
      </w:r>
      <w:r>
        <w:t xml:space="preserve"> </w:t>
      </w:r>
      <w:r w:rsidR="00535AA3">
        <w:t>adapted</w:t>
      </w:r>
      <w:r>
        <w:t xml:space="preserve"> version of NIST developed software</w:t>
      </w:r>
      <w:r w:rsidR="003D6D35">
        <w:t xml:space="preserve"> </w:t>
      </w:r>
      <w:r w:rsidR="00B227D4">
        <w:t xml:space="preserve">that enable the </w:t>
      </w:r>
      <w:r>
        <w:t xml:space="preserve">processing </w:t>
      </w:r>
      <w:r w:rsidR="00B227D4">
        <w:t xml:space="preserve">of </w:t>
      </w:r>
      <w:r>
        <w:t xml:space="preserve">Glycopeptide Abundance Distribution Spectra (GADS). Only features required for GADS processing are described here. For </w:t>
      </w:r>
      <w:r w:rsidR="00F71E49">
        <w:t xml:space="preserve">an </w:t>
      </w:r>
      <w:r>
        <w:t>explanation of other features</w:t>
      </w:r>
      <w:r w:rsidR="00F71E49">
        <w:t>,</w:t>
      </w:r>
      <w:r>
        <w:t xml:space="preserve"> </w:t>
      </w:r>
      <w:r w:rsidR="003D6D35">
        <w:t>many</w:t>
      </w:r>
      <w:r w:rsidR="00F67A3B">
        <w:t xml:space="preserve"> of which were designed for use</w:t>
      </w:r>
      <w:r w:rsidR="003D6D35">
        <w:t xml:space="preserve"> with other varieties of </w:t>
      </w:r>
      <w:r w:rsidR="00F67A3B">
        <w:t xml:space="preserve">mass spectral </w:t>
      </w:r>
      <w:r w:rsidR="003D6D35">
        <w:t>libraries</w:t>
      </w:r>
      <w:r w:rsidR="00F67A3B">
        <w:t xml:space="preserve">, </w:t>
      </w:r>
      <w:r>
        <w:t>consult the online help system (F1)</w:t>
      </w:r>
      <w:r w:rsidR="003D6D35">
        <w:t xml:space="preserve"> of documentation (</w:t>
      </w:r>
      <w:r w:rsidR="00862288">
        <w:t xml:space="preserve">includes </w:t>
      </w:r>
      <w:r w:rsidR="003D6D35">
        <w:t>pdf files in the folder containing this program</w:t>
      </w:r>
      <w:r w:rsidR="00862288">
        <w:t>: ‘quick-start’, ‘tandem-library’ and ‘Ver24-man’)</w:t>
      </w:r>
      <w:r>
        <w:t>.</w:t>
      </w:r>
      <w:r w:rsidR="008E572A">
        <w:t xml:space="preserve"> </w:t>
      </w:r>
      <w:r w:rsidR="003D6D35">
        <w:t>While t</w:t>
      </w:r>
      <w:r w:rsidR="008E572A">
        <w:t>his program contains control</w:t>
      </w:r>
      <w:r w:rsidR="003A4723">
        <w:t>s</w:t>
      </w:r>
      <w:r w:rsidR="008E572A">
        <w:t xml:space="preserve"> for </w:t>
      </w:r>
      <w:r w:rsidR="00F71E49">
        <w:t xml:space="preserve">different </w:t>
      </w:r>
      <w:r w:rsidR="008E572A">
        <w:t xml:space="preserve">types of </w:t>
      </w:r>
      <w:r w:rsidR="00535AA3">
        <w:t xml:space="preserve">spectra and </w:t>
      </w:r>
      <w:r w:rsidR="008E572A">
        <w:t xml:space="preserve">libraries – </w:t>
      </w:r>
      <w:proofErr w:type="gramStart"/>
      <w:r w:rsidR="003A4723">
        <w:t>as long as</w:t>
      </w:r>
      <w:proofErr w:type="gramEnd"/>
      <w:r w:rsidR="003A4723">
        <w:t xml:space="preserve"> the settings described here are </w:t>
      </w:r>
      <w:r w:rsidR="00535AA3">
        <w:t>used</w:t>
      </w:r>
      <w:r w:rsidR="003A4723">
        <w:t xml:space="preserve">, </w:t>
      </w:r>
      <w:r w:rsidR="00535AA3">
        <w:t>none of those controls</w:t>
      </w:r>
      <w:r w:rsidR="003A4723">
        <w:t xml:space="preserve"> </w:t>
      </w:r>
      <w:r w:rsidR="008E572A">
        <w:t>will affect GADS searches</w:t>
      </w:r>
      <w:r w:rsidR="003A4723">
        <w:t xml:space="preserve">. Original GADS settings can be restored </w:t>
      </w:r>
      <w:r w:rsidR="00B227D4">
        <w:t xml:space="preserve">using the </w:t>
      </w:r>
      <w:r w:rsidR="003A4723">
        <w:t>menu choice “File\Restore Settings” and then selecting “nistms-gads</w:t>
      </w:r>
      <w:r w:rsidR="00535AA3">
        <w:t>-default</w:t>
      </w:r>
      <w:r w:rsidR="003A4723">
        <w:t>.ini”.</w:t>
      </w:r>
      <w:r w:rsidR="005429D3">
        <w:t xml:space="preserve"> This program is not designed to search other varieties of NIST libraries – it is only intended for use with GADS libraries.</w:t>
      </w:r>
    </w:p>
    <w:p w14:paraId="0A2CBBC7" w14:textId="05B099EB" w:rsidR="00766AE7" w:rsidRDefault="00766AE7" w:rsidP="00AD1655">
      <w:pPr>
        <w:jc w:val="both"/>
      </w:pPr>
      <w:r>
        <w:t xml:space="preserve">Technical details concerning the scoring and annotation </w:t>
      </w:r>
      <w:r w:rsidR="008A24F2">
        <w:t>discussed</w:t>
      </w:r>
      <w:r w:rsidR="009B6879">
        <w:t xml:space="preserve"> to </w:t>
      </w:r>
      <w:r w:rsidR="00664B7A">
        <w:t>in th</w:t>
      </w:r>
      <w:r w:rsidR="009B6879">
        <w:t>is document</w:t>
      </w:r>
      <w:r w:rsidR="00664B7A">
        <w:t xml:space="preserve"> </w:t>
      </w:r>
      <w:r>
        <w:t>are given in the paper describing the method for extracting GADS from LC/MS mass spectral data of glycoprotein digests</w:t>
      </w:r>
      <w:r w:rsidR="00664B7A">
        <w:t xml:space="preserve"> [</w:t>
      </w:r>
      <w:r w:rsidR="00B227D4">
        <w:t>submitted</w:t>
      </w:r>
      <w:r w:rsidR="00664B7A">
        <w:t>]</w:t>
      </w:r>
      <w:r>
        <w:t>.</w:t>
      </w:r>
      <w:r w:rsidR="00862288">
        <w:t xml:space="preserve"> </w:t>
      </w:r>
    </w:p>
    <w:p w14:paraId="3BF10B09" w14:textId="2B7EEF02" w:rsidR="000E437A" w:rsidRDefault="003903A1" w:rsidP="00AD1655">
      <w:pPr>
        <w:jc w:val="both"/>
      </w:pPr>
      <w:r>
        <w:rPr>
          <w:b/>
          <w:bCs/>
        </w:rPr>
        <w:t>Five</w:t>
      </w:r>
      <w:r w:rsidR="00DD7CFA">
        <w:rPr>
          <w:b/>
          <w:bCs/>
        </w:rPr>
        <w:t xml:space="preserve"> Views</w:t>
      </w:r>
      <w:r w:rsidR="000E437A">
        <w:t>:</w:t>
      </w:r>
    </w:p>
    <w:p w14:paraId="29411D35" w14:textId="4D2561DF" w:rsidR="000E437A" w:rsidRDefault="000E437A" w:rsidP="00AD1655">
      <w:pPr>
        <w:jc w:val="both"/>
      </w:pPr>
      <w:r>
        <w:t xml:space="preserve">The NISTMS-GADS program </w:t>
      </w:r>
      <w:r w:rsidR="008C377A">
        <w:t>provide</w:t>
      </w:r>
      <w:r w:rsidR="003D6D35">
        <w:t>s</w:t>
      </w:r>
      <w:r w:rsidR="008C377A">
        <w:t xml:space="preserve"> </w:t>
      </w:r>
      <w:r>
        <w:t xml:space="preserve">5 </w:t>
      </w:r>
      <w:r w:rsidR="008C377A">
        <w:t xml:space="preserve">different </w:t>
      </w:r>
      <w:r w:rsidR="003D6D35">
        <w:t>views</w:t>
      </w:r>
      <w:r w:rsidR="003903A1">
        <w:t xml:space="preserve"> of the data</w:t>
      </w:r>
      <w:r w:rsidR="008C377A">
        <w:t xml:space="preserve">, accessible </w:t>
      </w:r>
      <w:r w:rsidR="008F585F">
        <w:t>through the 5</w:t>
      </w:r>
      <w:r w:rsidR="008C377A">
        <w:t xml:space="preserve"> </w:t>
      </w:r>
      <w:r>
        <w:t xml:space="preserve">Tabs at the bottom of the </w:t>
      </w:r>
      <w:r w:rsidR="008C377A">
        <w:t>screen</w:t>
      </w:r>
      <w:r w:rsidR="008A24F2">
        <w:t xml:space="preserve"> as shown in the screen </w:t>
      </w:r>
      <w:r w:rsidR="00DD7CFA">
        <w:t>display</w:t>
      </w:r>
      <w:r w:rsidR="008A24F2">
        <w:t xml:space="preserve"> above</w:t>
      </w:r>
      <w:r>
        <w:t>.</w:t>
      </w:r>
    </w:p>
    <w:p w14:paraId="420A31ED" w14:textId="2DB7839E" w:rsidR="000E437A" w:rsidRDefault="000E437A" w:rsidP="00AD1655">
      <w:pPr>
        <w:jc w:val="both"/>
      </w:pPr>
      <w:r w:rsidRPr="009B7F08">
        <w:rPr>
          <w:i/>
          <w:iCs/>
        </w:rPr>
        <w:t>Names Tab</w:t>
      </w:r>
      <w:r>
        <w:t xml:space="preserve">: </w:t>
      </w:r>
      <w:r w:rsidR="008A24F2">
        <w:t>Since th</w:t>
      </w:r>
      <w:r>
        <w:t>is is the best way to start using this program</w:t>
      </w:r>
      <w:r w:rsidR="003D6D35">
        <w:t xml:space="preserve">, </w:t>
      </w:r>
      <w:r w:rsidR="008A24F2">
        <w:t xml:space="preserve">it is presented first. It </w:t>
      </w:r>
      <w:r w:rsidR="003D6D35">
        <w:t>enab</w:t>
      </w:r>
      <w:r w:rsidR="008A24F2">
        <w:t>les</w:t>
      </w:r>
      <w:r w:rsidR="003D6D35">
        <w:t xml:space="preserve"> the</w:t>
      </w:r>
      <w:r>
        <w:t xml:space="preserve"> </w:t>
      </w:r>
      <w:r w:rsidR="008A24F2">
        <w:t>facile look up</w:t>
      </w:r>
      <w:r w:rsidR="003D6D35">
        <w:t xml:space="preserve"> of</w:t>
      </w:r>
      <w:r>
        <w:t xml:space="preserve"> individual GADS</w:t>
      </w:r>
      <w:r w:rsidR="008A24F2">
        <w:t xml:space="preserve"> </w:t>
      </w:r>
      <w:r w:rsidR="003903A1">
        <w:t>for</w:t>
      </w:r>
      <w:r w:rsidR="008A24F2">
        <w:t xml:space="preserve"> explor</w:t>
      </w:r>
      <w:r w:rsidR="003903A1">
        <w:t>ing</w:t>
      </w:r>
      <w:r w:rsidR="008A24F2">
        <w:t xml:space="preserve"> details of the data and it</w:t>
      </w:r>
      <w:r w:rsidR="003903A1">
        <w:t>s</w:t>
      </w:r>
      <w:r w:rsidR="008A24F2">
        <w:t xml:space="preserve"> </w:t>
      </w:r>
      <w:r>
        <w:t>representation. Sorting is alphabetical and include</w:t>
      </w:r>
      <w:r w:rsidR="00F71E49">
        <w:t>s</w:t>
      </w:r>
      <w:r>
        <w:t xml:space="preserve"> both </w:t>
      </w:r>
      <w:r w:rsidR="00F71E49">
        <w:t xml:space="preserve">the </w:t>
      </w:r>
      <w:r>
        <w:t xml:space="preserve">main </w:t>
      </w:r>
      <w:r w:rsidR="003903A1">
        <w:t>‘N</w:t>
      </w:r>
      <w:r>
        <w:t>ame</w:t>
      </w:r>
      <w:r w:rsidR="003903A1">
        <w:t>’</w:t>
      </w:r>
      <w:r>
        <w:t xml:space="preserve"> and any </w:t>
      </w:r>
      <w:r w:rsidR="008A24F2">
        <w:t>‘</w:t>
      </w:r>
      <w:r>
        <w:t>synonyms</w:t>
      </w:r>
      <w:r w:rsidR="008A24F2">
        <w:t xml:space="preserve">’ </w:t>
      </w:r>
      <w:r w:rsidR="003903A1">
        <w:t xml:space="preserve">for </w:t>
      </w:r>
      <w:r w:rsidR="003D6D35">
        <w:t>each</w:t>
      </w:r>
      <w:r>
        <w:t xml:space="preserve"> GADS. </w:t>
      </w:r>
      <w:r w:rsidR="008A24F2">
        <w:t>Alternative names, ‘</w:t>
      </w:r>
      <w:r>
        <w:t>synonyms</w:t>
      </w:r>
      <w:r w:rsidR="008A24F2">
        <w:t>’,</w:t>
      </w:r>
      <w:r>
        <w:t xml:space="preserve"> begin with ‘z’ to separate them from the main Name (sequence/charge)</w:t>
      </w:r>
      <w:r w:rsidR="008A24F2">
        <w:t xml:space="preserve"> </w:t>
      </w:r>
      <w:r w:rsidR="003903A1">
        <w:t xml:space="preserve">shown </w:t>
      </w:r>
      <w:r w:rsidR="008A24F2">
        <w:t xml:space="preserve">at the top of the text description </w:t>
      </w:r>
      <w:r w:rsidR="003903A1">
        <w:t xml:space="preserve">of </w:t>
      </w:r>
      <w:r w:rsidR="008A24F2">
        <w:t>each GADS</w:t>
      </w:r>
      <w:r>
        <w:t xml:space="preserve">. GADS </w:t>
      </w:r>
      <w:r w:rsidR="003D6D35">
        <w:t>created from</w:t>
      </w:r>
      <w:r>
        <w:t xml:space="preserve"> multiple charge states list </w:t>
      </w:r>
      <w:r w:rsidR="003903A1">
        <w:t xml:space="preserve">them </w:t>
      </w:r>
      <w:r w:rsidR="003D6D35">
        <w:t xml:space="preserve">after the peptide sequence </w:t>
      </w:r>
      <w:r w:rsidR="003D6D35">
        <w:lastRenderedPageBreak/>
        <w:t>with charges</w:t>
      </w:r>
      <w:r>
        <w:t xml:space="preserve"> separated by ‘+’. Consensus spectra </w:t>
      </w:r>
      <w:r w:rsidR="008A24F2">
        <w:t xml:space="preserve">for a single charge state </w:t>
      </w:r>
      <w:r>
        <w:t xml:space="preserve">are </w:t>
      </w:r>
      <w:r w:rsidR="003903A1">
        <w:t xml:space="preserve">terminated </w:t>
      </w:r>
      <w:proofErr w:type="gramStart"/>
      <w:r w:rsidR="003903A1">
        <w:t xml:space="preserve">with </w:t>
      </w:r>
      <w:r>
        <w:t xml:space="preserve"> ‘</w:t>
      </w:r>
      <w:proofErr w:type="gramEnd"/>
      <w:r>
        <w:t>Consensus(n)’</w:t>
      </w:r>
      <w:r w:rsidR="00F71E49">
        <w:t>,</w:t>
      </w:r>
      <w:r>
        <w:t xml:space="preserve"> where n </w:t>
      </w:r>
      <w:r w:rsidR="00F71E49">
        <w:t xml:space="preserve">is </w:t>
      </w:r>
      <w:r>
        <w:t xml:space="preserve">the number of individual spectra </w:t>
      </w:r>
      <w:r w:rsidR="008A24F2">
        <w:t>combined to make the spectrum</w:t>
      </w:r>
      <w:r>
        <w:t>.</w:t>
      </w:r>
      <w:r w:rsidR="003903A1">
        <w:t xml:space="preserve"> </w:t>
      </w:r>
      <w:proofErr w:type="gramStart"/>
      <w:r w:rsidR="008A24F2">
        <w:t>A particularly useful ‘synonym’,</w:t>
      </w:r>
      <w:proofErr w:type="gramEnd"/>
      <w:r w:rsidR="008A24F2">
        <w:t xml:space="preserve"> begins with the letter ‘</w:t>
      </w:r>
      <w:proofErr w:type="spellStart"/>
      <w:r w:rsidR="008A24F2">
        <w:t>zs</w:t>
      </w:r>
      <w:proofErr w:type="spellEnd"/>
      <w:r w:rsidR="008A24F2">
        <w:t xml:space="preserve">’, where peptides are </w:t>
      </w:r>
      <w:r w:rsidR="003903A1">
        <w:t>in</w:t>
      </w:r>
      <w:r w:rsidR="008A24F2">
        <w:t xml:space="preserve"> the particular ‘</w:t>
      </w:r>
      <w:proofErr w:type="spellStart"/>
      <w:r w:rsidR="008A24F2">
        <w:t>sequon</w:t>
      </w:r>
      <w:proofErr w:type="spellEnd"/>
      <w:r w:rsidR="008A24F2">
        <w:t xml:space="preserve">’ </w:t>
      </w:r>
      <w:r w:rsidR="003903A1">
        <w:t>are listed</w:t>
      </w:r>
      <w:r w:rsidR="008A24F2">
        <w:t xml:space="preserve">. A </w:t>
      </w:r>
      <w:proofErr w:type="spellStart"/>
      <w:r w:rsidR="008A24F2">
        <w:t>sequon</w:t>
      </w:r>
      <w:proofErr w:type="spellEnd"/>
      <w:r w:rsidR="008A24F2">
        <w:t xml:space="preserve"> the asparagine amino acid onto which an N-glycan is attached.</w:t>
      </w:r>
    </w:p>
    <w:p w14:paraId="1C2A295E" w14:textId="72F763A3" w:rsidR="000E437A" w:rsidRDefault="000E437A" w:rsidP="00AD1655">
      <w:pPr>
        <w:jc w:val="both"/>
      </w:pPr>
      <w:r w:rsidRPr="00AC3912">
        <w:rPr>
          <w:i/>
          <w:iCs/>
        </w:rPr>
        <w:t>Lib. Search Tab</w:t>
      </w:r>
      <w:r>
        <w:t xml:space="preserve">: </w:t>
      </w:r>
      <w:r w:rsidR="00E84E01">
        <w:t>This set of f</w:t>
      </w:r>
      <w:r>
        <w:t>ive window</w:t>
      </w:r>
      <w:r w:rsidR="00F71E49">
        <w:t>s</w:t>
      </w:r>
      <w:r>
        <w:t xml:space="preserve"> </w:t>
      </w:r>
      <w:r w:rsidR="00E84E01">
        <w:t>enable</w:t>
      </w:r>
      <w:r w:rsidR="004B6490">
        <w:t>s</w:t>
      </w:r>
      <w:r w:rsidR="00E84E01">
        <w:t xml:space="preserve"> GADS library searching</w:t>
      </w:r>
      <w:r w:rsidR="004B6490">
        <w:t xml:space="preserve"> and comparison</w:t>
      </w:r>
      <w:r w:rsidR="00E84E01">
        <w:t>, showing the spectrum to be searched (the ‘query’ spectrum</w:t>
      </w:r>
      <w:r w:rsidR="004B6490">
        <w:t xml:space="preserve"> as the top plot</w:t>
      </w:r>
      <w:r w:rsidR="00E84E01">
        <w:t>) and the best library matches (the ‘hit list’, sorted by ‘scores</w:t>
      </w:r>
      <w:r w:rsidR="004B6490">
        <w:t>, with the highlighted library spectrum shown as the bottom plot</w:t>
      </w:r>
      <w:r w:rsidR="00E84E01">
        <w:t>)’</w:t>
      </w:r>
      <w:r>
        <w:t xml:space="preserve">. </w:t>
      </w:r>
      <w:r w:rsidR="00E84E01">
        <w:t>The five windows are:</w:t>
      </w:r>
    </w:p>
    <w:p w14:paraId="1881AD94" w14:textId="68AAEA9A" w:rsidR="000E437A" w:rsidRDefault="00DD43EC" w:rsidP="00AD1655">
      <w:pPr>
        <w:pStyle w:val="ListParagraph"/>
        <w:numPr>
          <w:ilvl w:val="0"/>
          <w:numId w:val="1"/>
        </w:numPr>
        <w:jc w:val="both"/>
      </w:pPr>
      <w:r>
        <w:t>S</w:t>
      </w:r>
      <w:r w:rsidR="000E437A">
        <w:t xml:space="preserve">pectrum list: This </w:t>
      </w:r>
      <w:r w:rsidR="002B1F68">
        <w:t>lists GADS</w:t>
      </w:r>
      <w:r w:rsidR="000E437A">
        <w:t xml:space="preserve"> that have been used for searching </w:t>
      </w:r>
      <w:r w:rsidR="000B3658">
        <w:t xml:space="preserve">or </w:t>
      </w:r>
      <w:r w:rsidR="000E437A">
        <w:t xml:space="preserve">sent there by selecting </w:t>
      </w:r>
      <w:r w:rsidR="000B3658">
        <w:t>‘S</w:t>
      </w:r>
      <w:r w:rsidR="000E437A">
        <w:t xml:space="preserve">end to </w:t>
      </w:r>
      <w:r w:rsidR="000B3658">
        <w:t>S</w:t>
      </w:r>
      <w:r w:rsidR="000E437A">
        <w:t xml:space="preserve">pec. </w:t>
      </w:r>
      <w:r w:rsidR="00F71E49">
        <w:t>List</w:t>
      </w:r>
      <w:r w:rsidR="000B3658">
        <w:t>’</w:t>
      </w:r>
      <w:r w:rsidR="00F71E49">
        <w:t xml:space="preserve"> </w:t>
      </w:r>
      <w:r w:rsidR="000E437A">
        <w:t xml:space="preserve">from right mouse menu in </w:t>
      </w:r>
      <w:r w:rsidR="000B3658">
        <w:t>any</w:t>
      </w:r>
      <w:r w:rsidR="000E437A">
        <w:t xml:space="preserve"> window. A double click performs a library search according to the settings in the </w:t>
      </w:r>
      <w:r w:rsidR="000B3658">
        <w:t xml:space="preserve">library </w:t>
      </w:r>
      <w:r w:rsidR="000E437A">
        <w:t>search menu</w:t>
      </w:r>
      <w:r w:rsidR="000B3658">
        <w:t xml:space="preserve"> described below.</w:t>
      </w:r>
      <w:r w:rsidR="004B6490">
        <w:t xml:space="preserve"> The latest new spectrum is shown at the top of the list.</w:t>
      </w:r>
    </w:p>
    <w:p w14:paraId="41ECC39C" w14:textId="62D3ED05" w:rsidR="000E437A" w:rsidRDefault="000E437A" w:rsidP="00AD1655">
      <w:pPr>
        <w:pStyle w:val="ListParagraph"/>
        <w:numPr>
          <w:ilvl w:val="0"/>
          <w:numId w:val="1"/>
        </w:numPr>
        <w:jc w:val="both"/>
      </w:pPr>
      <w:r>
        <w:t xml:space="preserve">Hit list: Shows best matching library GADS sorted by score. </w:t>
      </w:r>
      <w:r w:rsidR="00F71E49">
        <w:t xml:space="preserve">It contains </w:t>
      </w:r>
      <w:r>
        <w:t>multiple columns with different score types, libraries</w:t>
      </w:r>
      <w:r w:rsidR="00F71E49">
        <w:t>,</w:t>
      </w:r>
      <w:r>
        <w:t xml:space="preserve"> and peptides, each of which may be </w:t>
      </w:r>
      <w:r w:rsidR="002B1F68">
        <w:t xml:space="preserve">used for </w:t>
      </w:r>
      <w:r>
        <w:t>sort</w:t>
      </w:r>
      <w:r w:rsidR="002B1F68">
        <w:t>ing by clicking on the column header</w:t>
      </w:r>
      <w:r w:rsidR="000B3658">
        <w:t>.</w:t>
      </w:r>
    </w:p>
    <w:p w14:paraId="3318FE08" w14:textId="3232CFB0" w:rsidR="000E437A" w:rsidRDefault="000E437A" w:rsidP="00AD1655">
      <w:pPr>
        <w:pStyle w:val="ListParagraph"/>
        <w:numPr>
          <w:ilvl w:val="0"/>
          <w:numId w:val="1"/>
        </w:numPr>
      </w:pPr>
      <w:r>
        <w:t>Compare window: Show</w:t>
      </w:r>
      <w:r w:rsidR="000B3658">
        <w:t>s</w:t>
      </w:r>
      <w:r>
        <w:t xml:space="preserve"> a mirror (head-to-tail) plot of query GAD</w:t>
      </w:r>
      <w:r w:rsidR="000B3658">
        <w:t>S, shown a</w:t>
      </w:r>
      <w:r w:rsidR="002B1F68">
        <w:t>s</w:t>
      </w:r>
      <w:r w:rsidR="000B3658">
        <w:t xml:space="preserve"> the upper </w:t>
      </w:r>
      <w:r w:rsidR="002B1F68">
        <w:t xml:space="preserve">plot with the text and plot to the </w:t>
      </w:r>
      <w:r w:rsidR="000B3658">
        <w:t>left</w:t>
      </w:r>
      <w:r w:rsidR="002B1F68">
        <w:t xml:space="preserve"> of the </w:t>
      </w:r>
      <w:r w:rsidR="004B6490">
        <w:t xml:space="preserve">spectrum </w:t>
      </w:r>
      <w:r w:rsidR="002B1F68">
        <w:t xml:space="preserve">plot. It is also </w:t>
      </w:r>
      <w:r>
        <w:t>highlighted in the spectrum list</w:t>
      </w:r>
      <w:r w:rsidR="000B3658">
        <w:t xml:space="preserve">. The </w:t>
      </w:r>
      <w:r>
        <w:t xml:space="preserve">library match </w:t>
      </w:r>
      <w:r w:rsidR="000B3658">
        <w:t xml:space="preserve">is the bottom </w:t>
      </w:r>
      <w:proofErr w:type="gramStart"/>
      <w:r w:rsidR="000B3658">
        <w:t>spectrum</w:t>
      </w:r>
      <w:r w:rsidR="002B1F68">
        <w:t>,,</w:t>
      </w:r>
      <w:proofErr w:type="gramEnd"/>
      <w:r w:rsidR="002B1F68">
        <w:t xml:space="preserve"> which is shown to the right of the plot and highlighted in the hit list</w:t>
      </w:r>
      <w:r w:rsidR="004B6490">
        <w:t>.</w:t>
      </w:r>
    </w:p>
    <w:p w14:paraId="60D641E2" w14:textId="589B194A" w:rsidR="000E437A" w:rsidRDefault="000E437A" w:rsidP="00AD1655">
      <w:pPr>
        <w:pStyle w:val="ListParagraph"/>
        <w:numPr>
          <w:ilvl w:val="0"/>
          <w:numId w:val="1"/>
        </w:numPr>
      </w:pPr>
      <w:r>
        <w:t>Query spectrum: Shows text</w:t>
      </w:r>
      <w:r w:rsidR="002B1F68">
        <w:t>/</w:t>
      </w:r>
      <w:r>
        <w:t xml:space="preserve">plot </w:t>
      </w:r>
      <w:r w:rsidR="004B6490">
        <w:t>separated by a</w:t>
      </w:r>
      <w:r w:rsidR="00F71E49">
        <w:t xml:space="preserve"> </w:t>
      </w:r>
      <w:r>
        <w:t xml:space="preserve">dividing bar of the </w:t>
      </w:r>
      <w:r w:rsidR="002B1F68">
        <w:t xml:space="preserve">query </w:t>
      </w:r>
      <w:r>
        <w:t xml:space="preserve">GADS used for searching </w:t>
      </w:r>
      <w:r w:rsidR="000B3658">
        <w:t xml:space="preserve">and highlighted </w:t>
      </w:r>
      <w:r>
        <w:t>in the spec list.</w:t>
      </w:r>
    </w:p>
    <w:p w14:paraId="16AA7829" w14:textId="512607F8" w:rsidR="000E437A" w:rsidRDefault="000E437A" w:rsidP="00AD1655">
      <w:pPr>
        <w:pStyle w:val="ListParagraph"/>
        <w:numPr>
          <w:ilvl w:val="0"/>
          <w:numId w:val="1"/>
        </w:numPr>
      </w:pPr>
      <w:r>
        <w:t xml:space="preserve">Library spectrum: </w:t>
      </w:r>
      <w:r w:rsidR="000B3658">
        <w:t xml:space="preserve">The </w:t>
      </w:r>
      <w:proofErr w:type="spellStart"/>
      <w:r>
        <w:t>ibrary</w:t>
      </w:r>
      <w:proofErr w:type="spellEnd"/>
      <w:r>
        <w:t xml:space="preserve"> spectrum </w:t>
      </w:r>
      <w:r w:rsidR="002B1F68">
        <w:t>show</w:t>
      </w:r>
      <w:r w:rsidR="004B6490">
        <w:t>n</w:t>
      </w:r>
      <w:r w:rsidR="002B1F68">
        <w:t xml:space="preserve"> at the bottom of the comparison window and </w:t>
      </w:r>
      <w:r w:rsidR="000B3658">
        <w:t>highlighted</w:t>
      </w:r>
      <w:r>
        <w:t xml:space="preserve"> in the hit list.</w:t>
      </w:r>
    </w:p>
    <w:p w14:paraId="5FEC550F" w14:textId="77777777" w:rsidR="0069224E" w:rsidRDefault="0069224E" w:rsidP="00AD1655"/>
    <w:p w14:paraId="54D34789" w14:textId="49056CA9" w:rsidR="009B7F08" w:rsidRPr="0069224E" w:rsidRDefault="003F08DB" w:rsidP="00AD1655">
      <w:r w:rsidRPr="0069224E">
        <w:t xml:space="preserve">Spectrum </w:t>
      </w:r>
      <w:r w:rsidR="009B7F08" w:rsidRPr="0069224E">
        <w:t>Text Display</w:t>
      </w:r>
      <w:r w:rsidR="0069224E">
        <w:t xml:space="preserve"> (appear</w:t>
      </w:r>
      <w:r w:rsidR="004D1B64">
        <w:t>s</w:t>
      </w:r>
      <w:r w:rsidR="0069224E">
        <w:t xml:space="preserve"> in same format other Tabs along with </w:t>
      </w:r>
      <w:r w:rsidR="004D1B64">
        <w:t>plot</w:t>
      </w:r>
      <w:r w:rsidR="0069224E">
        <w:t>)</w:t>
      </w:r>
      <w:r w:rsidR="009B7F08" w:rsidRPr="0069224E">
        <w:t>:</w:t>
      </w:r>
    </w:p>
    <w:p w14:paraId="042945DD" w14:textId="66A93188" w:rsidR="00BA108C" w:rsidRPr="001A141C" w:rsidRDefault="004D1B64" w:rsidP="00AD1655">
      <w:r>
        <w:t xml:space="preserve">On Lib. </w:t>
      </w:r>
      <w:r w:rsidR="00DD7CFA">
        <w:t xml:space="preserve">Search </w:t>
      </w:r>
      <w:r>
        <w:t xml:space="preserve">Tab </w:t>
      </w:r>
      <w:r w:rsidR="00DD7CFA">
        <w:t xml:space="preserve">query </w:t>
      </w:r>
      <w:r>
        <w:t xml:space="preserve">and library </w:t>
      </w:r>
      <w:r w:rsidR="00DD7CFA">
        <w:t>spectra are displayed at the upper left and right</w:t>
      </w:r>
      <w:r>
        <w:t>, respectively,</w:t>
      </w:r>
      <w:r w:rsidR="005B180F">
        <w:t xml:space="preserve"> </w:t>
      </w:r>
      <w:r w:rsidR="008E79E9">
        <w:t>in both</w:t>
      </w:r>
      <w:r w:rsidR="005B180F">
        <w:t xml:space="preserve"> plot and text</w:t>
      </w:r>
      <w:r w:rsidR="008E79E9">
        <w:t xml:space="preserve"> </w:t>
      </w:r>
      <w:r>
        <w:t>format</w:t>
      </w:r>
      <w:r w:rsidR="008E79E9">
        <w:t xml:space="preserve">, </w:t>
      </w:r>
      <w:r>
        <w:t xml:space="preserve">each </w:t>
      </w:r>
      <w:r w:rsidR="008E79E9">
        <w:t>separated by a vertical sliding bar</w:t>
      </w:r>
      <w:r w:rsidR="005B180F">
        <w:t xml:space="preserve">. The </w:t>
      </w:r>
      <w:proofErr w:type="spellStart"/>
      <w:r w:rsidR="005B180F">
        <w:t>the</w:t>
      </w:r>
      <w:proofErr w:type="spellEnd"/>
      <w:r w:rsidR="005B180F">
        <w:t xml:space="preserve"> text </w:t>
      </w:r>
      <w:r>
        <w:t xml:space="preserve">fields </w:t>
      </w:r>
      <w:r w:rsidR="001A141C">
        <w:t>describe later in the Data Format section</w:t>
      </w:r>
      <w:r w:rsidR="00BA108C">
        <w:rPr>
          <w:i/>
          <w:iCs/>
        </w:rPr>
        <w:br/>
      </w:r>
    </w:p>
    <w:p w14:paraId="7E894BE1" w14:textId="77777777" w:rsidR="00BA108C" w:rsidRDefault="00BA108C">
      <w:pPr>
        <w:rPr>
          <w:i/>
          <w:iCs/>
        </w:rPr>
      </w:pPr>
      <w:r>
        <w:rPr>
          <w:i/>
          <w:iCs/>
        </w:rPr>
        <w:br w:type="page"/>
      </w:r>
    </w:p>
    <w:p w14:paraId="3330B8EE" w14:textId="3E69DE7E" w:rsidR="0092084D" w:rsidRDefault="00E701DE" w:rsidP="00AD1655">
      <w:r w:rsidRPr="009D1E6C">
        <w:rPr>
          <w:b/>
          <w:bCs/>
          <w:i/>
          <w:iCs/>
        </w:rPr>
        <w:lastRenderedPageBreak/>
        <w:t>Library Search Options Dialog</w:t>
      </w:r>
      <w:r>
        <w:t xml:space="preserve"> (button </w:t>
      </w:r>
      <w:r w:rsidR="0092084D">
        <w:t xml:space="preserve">on right below – near </w:t>
      </w:r>
      <w:r w:rsidR="00F71E49">
        <w:t xml:space="preserve">the </w:t>
      </w:r>
      <w:r w:rsidR="0092084D">
        <w:t xml:space="preserve">top on </w:t>
      </w:r>
      <w:r w:rsidR="0092084D" w:rsidRPr="009D1E6C">
        <w:rPr>
          <w:i/>
          <w:iCs/>
        </w:rPr>
        <w:t>Lib. Search</w:t>
      </w:r>
      <w:r w:rsidR="0092084D">
        <w:t xml:space="preserve"> tab</w:t>
      </w:r>
      <w:r>
        <w:t xml:space="preserve">): </w:t>
      </w:r>
    </w:p>
    <w:p w14:paraId="1C863465" w14:textId="5AF2CB67" w:rsidR="0092084D" w:rsidRDefault="0092084D" w:rsidP="00AD1655">
      <w:r w:rsidRPr="0092084D">
        <w:rPr>
          <w:noProof/>
        </w:rPr>
        <w:drawing>
          <wp:inline distT="0" distB="0" distL="0" distR="0" wp14:anchorId="2F7212AC" wp14:editId="46432BAC">
            <wp:extent cx="1162212" cy="304843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62212" cy="304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4E19A2" w14:textId="09356C2D" w:rsidR="002406FC" w:rsidRDefault="009D1E6C" w:rsidP="002406FC">
      <w:r w:rsidRPr="009D1E6C">
        <w:rPr>
          <w:i/>
          <w:iCs/>
        </w:rPr>
        <w:t>Search Tab</w:t>
      </w:r>
      <w:r>
        <w:t xml:space="preserve">: </w:t>
      </w:r>
      <w:r w:rsidR="00E701DE">
        <w:t xml:space="preserve">All search settings are available </w:t>
      </w:r>
      <w:r w:rsidR="00485F24">
        <w:t>through</w:t>
      </w:r>
      <w:r w:rsidR="00E701DE">
        <w:t xml:space="preserve"> the </w:t>
      </w:r>
      <w:r w:rsidR="002406FC">
        <w:t xml:space="preserve">seven </w:t>
      </w:r>
      <w:r w:rsidR="00E701DE">
        <w:t>tabs in th</w:t>
      </w:r>
      <w:r w:rsidR="00CD7A4C">
        <w:t>e</w:t>
      </w:r>
      <w:r w:rsidR="00E701DE">
        <w:t xml:space="preserve"> complex dialog box</w:t>
      </w:r>
      <w:r w:rsidR="00CD7A4C">
        <w:t xml:space="preserve"> below</w:t>
      </w:r>
      <w:r w:rsidR="00E701DE">
        <w:t xml:space="preserve">. </w:t>
      </w:r>
      <w:r w:rsidR="00CD7A4C">
        <w:t>In the first tab, t</w:t>
      </w:r>
      <w:r w:rsidR="00E701DE">
        <w:t xml:space="preserve">hree search types are </w:t>
      </w:r>
      <w:r w:rsidR="00485F24">
        <w:t>possible</w:t>
      </w:r>
      <w:r w:rsidR="00F71E49">
        <w:t>,</w:t>
      </w:r>
      <w:r w:rsidR="00E701DE">
        <w:t xml:space="preserve"> </w:t>
      </w:r>
      <w:r w:rsidR="00CD7A4C">
        <w:t xml:space="preserve">whose score provide sorting of the hit list. </w:t>
      </w:r>
      <w:r w:rsidR="002406FC">
        <w:t>The s</w:t>
      </w:r>
      <w:r w:rsidR="00E701DE">
        <w:t xml:space="preserve">equential search is recommended to ensure </w:t>
      </w:r>
      <w:r w:rsidR="002406FC">
        <w:t>that all library GADS are compared</w:t>
      </w:r>
      <w:r w:rsidR="00F71E49">
        <w:t>,</w:t>
      </w:r>
      <w:r w:rsidR="00E701DE">
        <w:t xml:space="preserve"> and the default is the ‘high res no precursor’ Identity search.</w:t>
      </w:r>
      <w:r w:rsidR="007B14A6">
        <w:t xml:space="preserve"> </w:t>
      </w:r>
      <w:r w:rsidR="002406FC">
        <w:t xml:space="preserve">Libraries for searching </w:t>
      </w:r>
      <w:proofErr w:type="gramStart"/>
      <w:r w:rsidR="002406FC">
        <w:t>are  selected</w:t>
      </w:r>
      <w:proofErr w:type="gramEnd"/>
      <w:r w:rsidR="002406FC">
        <w:t xml:space="preserve"> in the Libraries tab.</w:t>
      </w:r>
      <w:r w:rsidR="002406FC" w:rsidRPr="0092084D">
        <w:rPr>
          <w:noProof/>
        </w:rPr>
        <w:t xml:space="preserve"> </w:t>
      </w:r>
    </w:p>
    <w:p w14:paraId="72576D1F" w14:textId="4CB31C25" w:rsidR="00EC5C3B" w:rsidRDefault="007B14A6" w:rsidP="00AD1655">
      <w:r>
        <w:t>By default</w:t>
      </w:r>
      <w:r w:rsidR="0092084D">
        <w:t>,</w:t>
      </w:r>
      <w:r>
        <w:t xml:space="preserve"> </w:t>
      </w:r>
      <w:r w:rsidR="002406FC">
        <w:t>the ‘</w:t>
      </w:r>
      <w:r>
        <w:t>Limits</w:t>
      </w:r>
      <w:r w:rsidR="002406FC">
        <w:t>’</w:t>
      </w:r>
      <w:r>
        <w:t xml:space="preserve"> </w:t>
      </w:r>
      <w:r w:rsidR="002406FC">
        <w:t xml:space="preserve">button </w:t>
      </w:r>
      <w:r>
        <w:t>should be on, with minimum m</w:t>
      </w:r>
      <w:r w:rsidR="00CD7A4C">
        <w:t>/</w:t>
      </w:r>
      <w:r>
        <w:t>z set to 10</w:t>
      </w:r>
      <w:r w:rsidR="002406FC">
        <w:t xml:space="preserve"> in that tab</w:t>
      </w:r>
      <w:r>
        <w:t>. Constraints can be useful for restricting searches (see later)</w:t>
      </w:r>
      <w:r w:rsidR="002406FC">
        <w:t xml:space="preserve"> but are not necessary</w:t>
      </w:r>
      <w:r>
        <w:t xml:space="preserve">. </w:t>
      </w:r>
      <w:r w:rsidR="002406FC">
        <w:t>The other tabs and buttons are generally not relevant for GADS searches.</w:t>
      </w:r>
    </w:p>
    <w:p w14:paraId="11632C5E" w14:textId="71F27A27" w:rsidR="0092084D" w:rsidRDefault="0092084D">
      <w:r>
        <w:rPr>
          <w:noProof/>
        </w:rPr>
        <w:drawing>
          <wp:inline distT="0" distB="0" distL="0" distR="0" wp14:anchorId="16AC7544" wp14:editId="711B6088">
            <wp:extent cx="2711599" cy="3420639"/>
            <wp:effectExtent l="0" t="0" r="0" b="8890"/>
            <wp:docPr id="1" name="Picture 1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text, application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88076" cy="35171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B082DA" w14:textId="349F8131" w:rsidR="008132DB" w:rsidRDefault="00164E2D">
      <w:pPr>
        <w:rPr>
          <w:noProof/>
        </w:rPr>
      </w:pPr>
      <w:r>
        <w:rPr>
          <w:noProof/>
        </w:rPr>
        <w:br/>
      </w:r>
      <w:r w:rsidR="008132DB">
        <w:rPr>
          <w:noProof/>
        </w:rPr>
        <w:t xml:space="preserve">Two </w:t>
      </w:r>
      <w:r w:rsidR="00B30404">
        <w:rPr>
          <w:noProof/>
        </w:rPr>
        <w:t xml:space="preserve">other Relevant </w:t>
      </w:r>
      <w:r w:rsidR="008132DB">
        <w:rPr>
          <w:noProof/>
        </w:rPr>
        <w:t>tabs</w:t>
      </w:r>
      <w:r w:rsidR="00B30404">
        <w:rPr>
          <w:noProof/>
        </w:rPr>
        <w:t xml:space="preserve"> in the Library Search Options</w:t>
      </w:r>
      <w:r w:rsidR="00485F24">
        <w:rPr>
          <w:noProof/>
        </w:rPr>
        <w:t xml:space="preserve"> dialox box</w:t>
      </w:r>
      <w:r w:rsidR="008132DB">
        <w:rPr>
          <w:noProof/>
        </w:rPr>
        <w:t xml:space="preserve">, </w:t>
      </w:r>
      <w:r w:rsidR="008132DB" w:rsidRPr="00CF2FA8">
        <w:rPr>
          <w:i/>
          <w:iCs/>
          <w:noProof/>
        </w:rPr>
        <w:t>Libraries</w:t>
      </w:r>
      <w:r w:rsidR="008132DB">
        <w:rPr>
          <w:noProof/>
        </w:rPr>
        <w:t xml:space="preserve"> and </w:t>
      </w:r>
      <w:r w:rsidR="008132DB" w:rsidRPr="00CF2FA8">
        <w:rPr>
          <w:i/>
          <w:iCs/>
          <w:noProof/>
        </w:rPr>
        <w:t>Constraints</w:t>
      </w:r>
      <w:r w:rsidR="00485F24">
        <w:rPr>
          <w:noProof/>
        </w:rPr>
        <w:t xml:space="preserve">, </w:t>
      </w:r>
      <w:r w:rsidR="008132DB">
        <w:rPr>
          <w:noProof/>
        </w:rPr>
        <w:t xml:space="preserve">are </w:t>
      </w:r>
      <w:r w:rsidR="009B27D5">
        <w:rPr>
          <w:noProof/>
        </w:rPr>
        <w:t xml:space="preserve">described </w:t>
      </w:r>
      <w:r w:rsidR="008132DB">
        <w:rPr>
          <w:noProof/>
        </w:rPr>
        <w:t>below</w:t>
      </w:r>
      <w:r w:rsidR="009B27D5">
        <w:rPr>
          <w:noProof/>
        </w:rPr>
        <w:t>.</w:t>
      </w:r>
    </w:p>
    <w:p w14:paraId="510397C7" w14:textId="4D21DAED" w:rsidR="008132DB" w:rsidRDefault="008132DB">
      <w:pPr>
        <w:rPr>
          <w:noProof/>
        </w:rPr>
      </w:pPr>
      <w:r w:rsidRPr="008132DB">
        <w:rPr>
          <w:i/>
          <w:iCs/>
          <w:noProof/>
        </w:rPr>
        <w:t>Libraries</w:t>
      </w:r>
      <w:r w:rsidR="009D1E6C">
        <w:rPr>
          <w:i/>
          <w:iCs/>
          <w:noProof/>
        </w:rPr>
        <w:t xml:space="preserve"> Tab:</w:t>
      </w:r>
      <w:r>
        <w:rPr>
          <w:noProof/>
        </w:rPr>
        <w:t xml:space="preserve"> </w:t>
      </w:r>
      <w:r w:rsidR="009D1E6C">
        <w:rPr>
          <w:noProof/>
        </w:rPr>
        <w:t>Li</w:t>
      </w:r>
      <w:r>
        <w:rPr>
          <w:noProof/>
        </w:rPr>
        <w:t xml:space="preserve">sts all available libraries in the upper box. </w:t>
      </w:r>
      <w:r w:rsidR="00075DFA">
        <w:rPr>
          <w:noProof/>
        </w:rPr>
        <w:t>Double c</w:t>
      </w:r>
      <w:r>
        <w:rPr>
          <w:noProof/>
        </w:rPr>
        <w:t xml:space="preserve">licking on one transfers </w:t>
      </w:r>
      <w:r w:rsidR="002406FC">
        <w:rPr>
          <w:noProof/>
        </w:rPr>
        <w:t xml:space="preserve">it </w:t>
      </w:r>
      <w:r>
        <w:rPr>
          <w:noProof/>
        </w:rPr>
        <w:t xml:space="preserve">to the lower box, which contains libraries used in the search. Double clicking on </w:t>
      </w:r>
      <w:r w:rsidR="002406FC">
        <w:rPr>
          <w:noProof/>
        </w:rPr>
        <w:t xml:space="preserve">any of </w:t>
      </w:r>
      <w:r>
        <w:rPr>
          <w:noProof/>
        </w:rPr>
        <w:t>those removes them from the search list</w:t>
      </w:r>
      <w:r w:rsidR="00075DFA">
        <w:rPr>
          <w:noProof/>
        </w:rPr>
        <w:t>. Only the ‘Spectrum search’ selection at the bottom is relevant for GADS searching.</w:t>
      </w:r>
    </w:p>
    <w:p w14:paraId="2106CDFA" w14:textId="77777777" w:rsidR="008132DB" w:rsidRDefault="0092084D">
      <w:r>
        <w:rPr>
          <w:noProof/>
        </w:rPr>
        <w:lastRenderedPageBreak/>
        <w:drawing>
          <wp:inline distT="0" distB="0" distL="0" distR="0" wp14:anchorId="6428F313" wp14:editId="6166D0BC">
            <wp:extent cx="2383986" cy="3007360"/>
            <wp:effectExtent l="0" t="0" r="0" b="2540"/>
            <wp:docPr id="2" name="Picture 2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text, application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56492" cy="309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5604A4" w14:textId="77777777" w:rsidR="00C87696" w:rsidRDefault="00C87696" w:rsidP="00C87696"/>
    <w:p w14:paraId="75FD023C" w14:textId="77777777" w:rsidR="00C87696" w:rsidRDefault="00C87696" w:rsidP="00C87696">
      <w:r w:rsidRPr="00266342">
        <w:rPr>
          <w:i/>
          <w:iCs/>
        </w:rPr>
        <w:t>Constraints Tab (on the ‘Library Search Options</w:t>
      </w:r>
      <w:r>
        <w:rPr>
          <w:i/>
          <w:iCs/>
        </w:rPr>
        <w:t>’</w:t>
      </w:r>
      <w:r w:rsidRPr="00266342">
        <w:rPr>
          <w:i/>
          <w:iCs/>
        </w:rPr>
        <w:t xml:space="preserve"> Dialog)</w:t>
      </w:r>
      <w:r>
        <w:t>: Two useful constraints for GADS are</w:t>
      </w:r>
      <w:r>
        <w:br/>
        <w:t xml:space="preserve">1) ‘Name Fragment’, which specifies which characters must be in the full name of the glycopeptides (including the glycan). For example, entering /+ restricts GADS that combine multiple charge </w:t>
      </w:r>
      <w:proofErr w:type="gramStart"/>
      <w:r>
        <w:t>states</w:t>
      </w:r>
      <w:proofErr w:type="gramEnd"/>
      <w:r>
        <w:t xml:space="preserve"> or the letters ‘NAT’ would require a </w:t>
      </w:r>
      <w:proofErr w:type="spellStart"/>
      <w:r>
        <w:t>sequon</w:t>
      </w:r>
      <w:proofErr w:type="spellEnd"/>
      <w:r>
        <w:t xml:space="preserve"> containing this sequence in any ID. </w:t>
      </w:r>
      <w:r>
        <w:br/>
        <w:t xml:space="preserve">2) ‘Tags in Comment’ can constrain searches using Tag=Variable values given in the comment field of the GADS (for example, </w:t>
      </w:r>
      <w:proofErr w:type="spellStart"/>
      <w:r>
        <w:t>Sequon</w:t>
      </w:r>
      <w:proofErr w:type="spellEnd"/>
      <w:r>
        <w:t xml:space="preserve">=17, see later for pre-defined fields). </w:t>
      </w:r>
      <w:r>
        <w:br/>
        <w:t>Additional information can be accessed with the help button</w:t>
      </w:r>
      <w:r>
        <w:br/>
      </w:r>
      <w:r>
        <w:rPr>
          <w:noProof/>
        </w:rPr>
        <w:drawing>
          <wp:inline distT="0" distB="0" distL="0" distR="0" wp14:anchorId="064B9EE7" wp14:editId="1E1BB500">
            <wp:extent cx="2553119" cy="3220720"/>
            <wp:effectExtent l="0" t="0" r="0" b="0"/>
            <wp:docPr id="3" name="Picture 3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Graphical user interface, text, application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09181" cy="32914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F76AC5" w14:textId="0EB3B216" w:rsidR="00B30404" w:rsidRDefault="00B30404">
      <w:pPr>
        <w:rPr>
          <w:noProof/>
        </w:rPr>
      </w:pPr>
    </w:p>
    <w:p w14:paraId="57F721E1" w14:textId="12A067DA" w:rsidR="00B30404" w:rsidRDefault="00B30404" w:rsidP="00B30404">
      <w:pPr>
        <w:rPr>
          <w:noProof/>
        </w:rPr>
      </w:pPr>
      <w:r w:rsidRPr="009D1E6C">
        <w:rPr>
          <w:b/>
          <w:bCs/>
          <w:i/>
          <w:iCs/>
          <w:noProof/>
        </w:rPr>
        <w:lastRenderedPageBreak/>
        <w:t>Other Search</w:t>
      </w:r>
      <w:r>
        <w:rPr>
          <w:noProof/>
        </w:rPr>
        <w:t xml:space="preserve"> </w:t>
      </w:r>
      <w:r w:rsidR="009D1E6C">
        <w:rPr>
          <w:noProof/>
        </w:rPr>
        <w:t>For finding</w:t>
      </w:r>
      <w:r>
        <w:rPr>
          <w:noProof/>
        </w:rPr>
        <w:t xml:space="preserve"> groups of GADS that meet certain criteria, such as Sequon, series of amino acid composition or tag=value information in the Comments field of the GADS. This is done using the ‘Sequential Search’ selection in the combo box at the top left (or the binocular button). </w:t>
      </w:r>
      <w:r w:rsidR="00485F24">
        <w:rPr>
          <w:noProof/>
        </w:rPr>
        <w:t>N</w:t>
      </w:r>
      <w:r>
        <w:rPr>
          <w:noProof/>
        </w:rPr>
        <w:t>one of the other selections are relevant for GADS searching.</w:t>
      </w:r>
    </w:p>
    <w:p w14:paraId="3EDBA44F" w14:textId="77777777" w:rsidR="00B30404" w:rsidRDefault="00B30404" w:rsidP="00B30404">
      <w:pPr>
        <w:rPr>
          <w:noProof/>
        </w:rPr>
      </w:pPr>
      <w:r w:rsidRPr="00AF6622">
        <w:rPr>
          <w:noProof/>
        </w:rPr>
        <w:drawing>
          <wp:inline distT="0" distB="0" distL="0" distR="0" wp14:anchorId="46A53AAF" wp14:editId="4BC92EA1">
            <wp:extent cx="2248214" cy="1371791"/>
            <wp:effectExtent l="0" t="0" r="0" b="0"/>
            <wp:docPr id="7" name="Picture 7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Graphical user interface, text, application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248214" cy="1371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3B2FF0" w14:textId="3679486D" w:rsidR="00B30404" w:rsidRDefault="00B30404" w:rsidP="00B30404">
      <w:pPr>
        <w:rPr>
          <w:noProof/>
        </w:rPr>
      </w:pPr>
      <w:r>
        <w:rPr>
          <w:noProof/>
        </w:rPr>
        <w:t>This invokes a dialog that allow the specification of libraries and search constraints (image below). Results of an example search for one library is shown on startup using the ‘Sequon=’ constraint.</w:t>
      </w:r>
      <w:r w:rsidR="00485F24">
        <w:rPr>
          <w:noProof/>
        </w:rPr>
        <w:t xml:space="preserve"> These constraint are also available in the Lib. Search dialog box (above)</w:t>
      </w:r>
    </w:p>
    <w:p w14:paraId="78AAB75E" w14:textId="77777777" w:rsidR="00B30404" w:rsidRDefault="00B30404" w:rsidP="00B30404">
      <w:pPr>
        <w:rPr>
          <w:noProof/>
        </w:rPr>
      </w:pPr>
      <w:r>
        <w:rPr>
          <w:noProof/>
        </w:rPr>
        <w:drawing>
          <wp:inline distT="0" distB="0" distL="0" distR="0" wp14:anchorId="000EB547" wp14:editId="4F4D0FA7">
            <wp:extent cx="2974690" cy="3727938"/>
            <wp:effectExtent l="0" t="0" r="0" b="6350"/>
            <wp:docPr id="6" name="Picture 6" descr="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Graphical user interface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013810" cy="37769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497F4B" w14:textId="77777777" w:rsidR="00B30404" w:rsidRDefault="00B30404" w:rsidP="00B30404">
      <w:pPr>
        <w:rPr>
          <w:noProof/>
        </w:rPr>
      </w:pPr>
    </w:p>
    <w:p w14:paraId="59F1CA4D" w14:textId="77777777" w:rsidR="008132DB" w:rsidRDefault="008132DB">
      <w:pPr>
        <w:rPr>
          <w:b/>
          <w:bCs/>
        </w:rPr>
      </w:pPr>
      <w:r>
        <w:rPr>
          <w:b/>
          <w:bCs/>
        </w:rPr>
        <w:br w:type="page"/>
      </w:r>
    </w:p>
    <w:p w14:paraId="7B06B54B" w14:textId="25720E9F" w:rsidR="00236CAF" w:rsidRPr="00236CAF" w:rsidRDefault="00236CAF">
      <w:pPr>
        <w:rPr>
          <w:b/>
          <w:bCs/>
        </w:rPr>
      </w:pPr>
      <w:r w:rsidRPr="00236CAF">
        <w:rPr>
          <w:b/>
          <w:bCs/>
        </w:rPr>
        <w:lastRenderedPageBreak/>
        <w:t>Properties</w:t>
      </w:r>
      <w:r w:rsidR="00CF2FA8">
        <w:rPr>
          <w:b/>
          <w:bCs/>
        </w:rPr>
        <w:t xml:space="preserve"> for </w:t>
      </w:r>
      <w:r w:rsidR="00753C2A">
        <w:rPr>
          <w:b/>
          <w:bCs/>
        </w:rPr>
        <w:t>E</w:t>
      </w:r>
      <w:r w:rsidR="00CF2FA8">
        <w:rPr>
          <w:b/>
          <w:bCs/>
        </w:rPr>
        <w:t xml:space="preserve">ach </w:t>
      </w:r>
      <w:r w:rsidR="009D1E6C">
        <w:rPr>
          <w:b/>
          <w:bCs/>
        </w:rPr>
        <w:t xml:space="preserve">Tab </w:t>
      </w:r>
      <w:r w:rsidR="00753C2A">
        <w:rPr>
          <w:b/>
          <w:bCs/>
        </w:rPr>
        <w:t>V</w:t>
      </w:r>
      <w:r w:rsidR="00CF2FA8">
        <w:rPr>
          <w:b/>
          <w:bCs/>
        </w:rPr>
        <w:t>iew</w:t>
      </w:r>
    </w:p>
    <w:p w14:paraId="6C210AF9" w14:textId="1B7A41EC" w:rsidR="000967B4" w:rsidRDefault="0092084D">
      <w:r>
        <w:t xml:space="preserve">You can change </w:t>
      </w:r>
      <w:r w:rsidR="00485F24">
        <w:t xml:space="preserve">many </w:t>
      </w:r>
      <w:r>
        <w:t xml:space="preserve">display </w:t>
      </w:r>
      <w:r w:rsidR="00485F24">
        <w:t xml:space="preserve">features for </w:t>
      </w:r>
      <w:r>
        <w:t xml:space="preserve">any </w:t>
      </w:r>
      <w:r w:rsidR="00AE7CD6">
        <w:t>set of windows shown</w:t>
      </w:r>
      <w:r>
        <w:t xml:space="preserve"> </w:t>
      </w:r>
      <w:r w:rsidR="00CF2FA8">
        <w:t xml:space="preserve">for each tab </w:t>
      </w:r>
      <w:r>
        <w:t>by selectin</w:t>
      </w:r>
      <w:r w:rsidR="00F71E49">
        <w:t>g</w:t>
      </w:r>
      <w:r>
        <w:t xml:space="preserve"> ‘Properties’ from the right mouse button list. </w:t>
      </w:r>
      <w:r w:rsidR="00CF2FA8">
        <w:t>Below</w:t>
      </w:r>
      <w:r w:rsidR="00AF15AF">
        <w:t xml:space="preserve"> </w:t>
      </w:r>
      <w:r w:rsidR="00F71E49">
        <w:t xml:space="preserve">are </w:t>
      </w:r>
      <w:r w:rsidR="00AF15AF">
        <w:t xml:space="preserve">the </w:t>
      </w:r>
      <w:r w:rsidR="000967B4">
        <w:t xml:space="preserve">Properties </w:t>
      </w:r>
      <w:r w:rsidR="00485F24">
        <w:t xml:space="preserve">that appear </w:t>
      </w:r>
      <w:r w:rsidR="00AF15AF">
        <w:t xml:space="preserve">for the ‘Lib. Search’ Tab. </w:t>
      </w:r>
      <w:r w:rsidR="00CF2FA8">
        <w:t>Each region of the screen is associated with a tab. Shown are the controls for the ‘Hits List’ section, where y</w:t>
      </w:r>
      <w:r w:rsidR="00AF15AF">
        <w:t xml:space="preserve">ou can select various columns and colors, as well as </w:t>
      </w:r>
      <w:r w:rsidR="00F71E49">
        <w:t xml:space="preserve">the </w:t>
      </w:r>
      <w:r w:rsidR="00AF15AF">
        <w:t>font</w:t>
      </w:r>
      <w:r w:rsidR="00AE7CD6">
        <w:t xml:space="preserve"> for just the current window</w:t>
      </w:r>
      <w:r w:rsidR="00CF2FA8">
        <w:t xml:space="preserve">. </w:t>
      </w:r>
      <w:r w:rsidR="00AE7CD6">
        <w:t>These selection</w:t>
      </w:r>
      <w:r w:rsidR="00CF2FA8">
        <w:t>s</w:t>
      </w:r>
      <w:r w:rsidR="00AE7CD6">
        <w:t xml:space="preserve"> depend on the </w:t>
      </w:r>
      <w:proofErr w:type="gramStart"/>
      <w:r w:rsidR="00AE7CD6">
        <w:t>particular Tab</w:t>
      </w:r>
      <w:proofErr w:type="gramEnd"/>
      <w:r w:rsidR="00AE7CD6">
        <w:t xml:space="preserve"> </w:t>
      </w:r>
      <w:r w:rsidR="00485F24">
        <w:t xml:space="preserve">view that was active when you </w:t>
      </w:r>
      <w:r w:rsidR="00AE7CD6">
        <w:t xml:space="preserve">selected </w:t>
      </w:r>
      <w:r w:rsidR="00485F24">
        <w:t xml:space="preserve">Properties. </w:t>
      </w:r>
      <w:r w:rsidR="00AE7CD6">
        <w:t>Note that the Help button provide</w:t>
      </w:r>
      <w:r w:rsidR="00485F24">
        <w:t>s</w:t>
      </w:r>
      <w:r w:rsidR="00AE7CD6">
        <w:t xml:space="preserve"> more information.</w:t>
      </w:r>
    </w:p>
    <w:p w14:paraId="52BAFB45" w14:textId="32B1D7B1" w:rsidR="00CD3070" w:rsidRDefault="00CD3070">
      <w:r>
        <w:rPr>
          <w:noProof/>
        </w:rPr>
        <w:drawing>
          <wp:inline distT="0" distB="0" distL="0" distR="0" wp14:anchorId="6BAC7E83" wp14:editId="1D35E629">
            <wp:extent cx="2738519" cy="3566160"/>
            <wp:effectExtent l="0" t="0" r="5080" b="0"/>
            <wp:docPr id="4" name="Picture 4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Graphical user interface, application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52574" cy="3584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AD3297" w14:textId="77777777" w:rsidR="001E7C1E" w:rsidRDefault="001E7C1E">
      <w:pPr>
        <w:rPr>
          <w:b/>
          <w:bCs/>
        </w:rPr>
      </w:pPr>
      <w:r>
        <w:rPr>
          <w:b/>
          <w:bCs/>
        </w:rPr>
        <w:br w:type="page"/>
      </w:r>
    </w:p>
    <w:p w14:paraId="4E098D1C" w14:textId="20114C61" w:rsidR="001E7C1E" w:rsidRDefault="001E7C1E">
      <w:pPr>
        <w:rPr>
          <w:b/>
          <w:bCs/>
        </w:rPr>
      </w:pPr>
      <w:r>
        <w:rPr>
          <w:b/>
          <w:bCs/>
        </w:rPr>
        <w:lastRenderedPageBreak/>
        <w:t>DATA FORMAT</w:t>
      </w:r>
    </w:p>
    <w:p w14:paraId="3ED77A23" w14:textId="2152C114" w:rsidR="007862D8" w:rsidRDefault="007862D8">
      <w:r w:rsidRPr="009B7F08">
        <w:rPr>
          <w:b/>
          <w:bCs/>
        </w:rPr>
        <w:t xml:space="preserve">GADS </w:t>
      </w:r>
      <w:r w:rsidR="008539AB">
        <w:rPr>
          <w:b/>
          <w:bCs/>
        </w:rPr>
        <w:t>Text</w:t>
      </w:r>
      <w:r w:rsidRPr="009B7F08">
        <w:rPr>
          <w:b/>
          <w:bCs/>
        </w:rPr>
        <w:t xml:space="preserve"> Format</w:t>
      </w:r>
      <w:r>
        <w:t xml:space="preserve">: </w:t>
      </w:r>
      <w:r w:rsidR="007B1BD9">
        <w:t xml:space="preserve">Text underlying displayed </w:t>
      </w:r>
      <w:r w:rsidR="008539AB">
        <w:t xml:space="preserve">GADS are </w:t>
      </w:r>
      <w:r w:rsidR="007B1BD9">
        <w:t xml:space="preserve">shown and are in </w:t>
      </w:r>
      <w:r w:rsidR="00510319">
        <w:t xml:space="preserve">an expanded </w:t>
      </w:r>
      <w:r w:rsidR="007B1BD9">
        <w:t>‘.</w:t>
      </w:r>
      <w:proofErr w:type="spellStart"/>
      <w:r w:rsidR="007B1BD9">
        <w:t>msp</w:t>
      </w:r>
      <w:proofErr w:type="spellEnd"/>
      <w:r w:rsidR="007B1BD9">
        <w:t xml:space="preserve">’ format </w:t>
      </w:r>
      <w:r w:rsidR="00510319">
        <w:t xml:space="preserve">used for many years by NIST Mass Spectral data programs. They are </w:t>
      </w:r>
      <w:proofErr w:type="gramStart"/>
      <w:r w:rsidR="00510319">
        <w:t>serve</w:t>
      </w:r>
      <w:proofErr w:type="gramEnd"/>
      <w:r w:rsidR="00510319">
        <w:t xml:space="preserve"> for </w:t>
      </w:r>
      <w:r w:rsidR="008539AB">
        <w:t xml:space="preserve">input and output in as </w:t>
      </w:r>
      <w:r w:rsidR="00E002A3">
        <w:t>illustrated below (highlight</w:t>
      </w:r>
      <w:r w:rsidR="001E7C1E">
        <w:t>ed</w:t>
      </w:r>
      <w:r w:rsidR="00E002A3">
        <w:t xml:space="preserve"> fields are required</w:t>
      </w:r>
      <w:r w:rsidR="007B1BD9">
        <w:t xml:space="preserve"> for input GADS</w:t>
      </w:r>
      <w:r w:rsidR="008539AB">
        <w:t>)</w:t>
      </w:r>
      <w:r w:rsidR="00E002A3">
        <w:t>.</w:t>
      </w:r>
      <w:r w:rsidR="00B56F68">
        <w:t xml:space="preserve"> </w:t>
      </w:r>
    </w:p>
    <w:p w14:paraId="3A9B9C62" w14:textId="53A32860" w:rsidR="00E002A3" w:rsidRDefault="00E002A3" w:rsidP="00E002A3">
      <w:r w:rsidRPr="001E7C1E">
        <w:rPr>
          <w:b/>
          <w:bCs/>
        </w:rPr>
        <w:t>Name</w:t>
      </w:r>
      <w:r w:rsidRPr="00AD1655">
        <w:t xml:space="preserve">: </w:t>
      </w:r>
      <w:proofErr w:type="spellStart"/>
      <w:r w:rsidRPr="00AD1655">
        <w:t>W.CVGAnGSEVL.G</w:t>
      </w:r>
      <w:proofErr w:type="spellEnd"/>
      <w:r w:rsidRPr="00AD1655">
        <w:t>/2</w:t>
      </w:r>
      <w:r w:rsidRPr="00AD1655">
        <w:br/>
      </w:r>
      <w:proofErr w:type="spellStart"/>
      <w:r w:rsidRPr="001E7C1E">
        <w:rPr>
          <w:b/>
          <w:bCs/>
        </w:rPr>
        <w:t>PrecursorMZ</w:t>
      </w:r>
      <w:proofErr w:type="spellEnd"/>
      <w:r w:rsidRPr="00AD1655">
        <w:t>: 1004</w:t>
      </w:r>
      <w:r>
        <w:t>.4597</w:t>
      </w:r>
      <w:r w:rsidR="00510319">
        <w:br/>
      </w:r>
      <w:r w:rsidR="00510319" w:rsidRPr="001A141C">
        <w:rPr>
          <w:i/>
          <w:iCs/>
        </w:rPr>
        <w:t>MW</w:t>
      </w:r>
      <w:r w:rsidR="00510319">
        <w:t xml:space="preserve">: Not used, </w:t>
      </w:r>
      <w:r w:rsidR="00510319" w:rsidRPr="001A141C">
        <w:rPr>
          <w:i/>
          <w:iCs/>
        </w:rPr>
        <w:t>DB</w:t>
      </w:r>
      <w:r w:rsidR="00510319">
        <w:t>: Name of library</w:t>
      </w:r>
      <w:r w:rsidR="00510319">
        <w:br/>
      </w:r>
      <w:proofErr w:type="spellStart"/>
      <w:r w:rsidRPr="00510319">
        <w:rPr>
          <w:i/>
          <w:iCs/>
        </w:rPr>
        <w:t>Synon</w:t>
      </w:r>
      <w:proofErr w:type="spellEnd"/>
      <w:r>
        <w:t xml:space="preserve">: </w:t>
      </w:r>
      <w:proofErr w:type="spellStart"/>
      <w:r>
        <w:t>zs</w:t>
      </w:r>
      <w:proofErr w:type="spellEnd"/>
      <w:r>
        <w:t xml:space="preserve"> 0076 </w:t>
      </w:r>
      <w:proofErr w:type="spellStart"/>
      <w:r>
        <w:t>W.CVGAnGSEVL.G</w:t>
      </w:r>
      <w:proofErr w:type="spellEnd"/>
      <w:r>
        <w:t>/2</w:t>
      </w:r>
      <w:r>
        <w:br/>
      </w:r>
      <w:r w:rsidRPr="00510319">
        <w:rPr>
          <w:i/>
          <w:iCs/>
        </w:rPr>
        <w:t>Comments</w:t>
      </w:r>
      <w:r>
        <w:t xml:space="preserve">: </w:t>
      </w:r>
      <w:proofErr w:type="spellStart"/>
      <w:r>
        <w:t>Sequon</w:t>
      </w:r>
      <w:proofErr w:type="spellEnd"/>
      <w:r>
        <w:t xml:space="preserve">=76 File=Tg_02_RG_NL_2021-03-30_Tg-C1A2-0_380-2000-120_HCD40_350min_2ug_Chymo-AspN_I_Pos.csv </w:t>
      </w:r>
      <w:r w:rsidR="00510319">
        <w:br/>
      </w:r>
      <w:proofErr w:type="spellStart"/>
      <w:r w:rsidR="00510319">
        <w:t>nSpec</w:t>
      </w:r>
      <w:proofErr w:type="spellEnd"/>
      <w:r w:rsidR="00510319">
        <w:t xml:space="preserve">=123/200 Protease=T </w:t>
      </w:r>
      <w:r w:rsidR="00510319" w:rsidRPr="00510319">
        <w:t>log(</w:t>
      </w:r>
      <w:proofErr w:type="spellStart"/>
      <w:r w:rsidR="00510319" w:rsidRPr="00510319">
        <w:t>MaxAb</w:t>
      </w:r>
      <w:proofErr w:type="spellEnd"/>
      <w:r w:rsidR="00510319" w:rsidRPr="00510319">
        <w:t xml:space="preserve">)=9.1 </w:t>
      </w:r>
      <w:proofErr w:type="spellStart"/>
      <w:r w:rsidR="00510319" w:rsidRPr="00510319">
        <w:t>Totab</w:t>
      </w:r>
      <w:proofErr w:type="spellEnd"/>
      <w:r w:rsidR="00510319" w:rsidRPr="00510319">
        <w:t>/</w:t>
      </w:r>
      <w:proofErr w:type="spellStart"/>
      <w:r w:rsidR="00510319" w:rsidRPr="00510319">
        <w:t>Maxab</w:t>
      </w:r>
      <w:proofErr w:type="spellEnd"/>
      <w:r w:rsidR="00510319" w:rsidRPr="00510319">
        <w:t xml:space="preserve">=8.45 </w:t>
      </w:r>
      <w:proofErr w:type="spellStart"/>
      <w:r w:rsidR="00510319" w:rsidRPr="00510319">
        <w:t>nGoodPks</w:t>
      </w:r>
      <w:proofErr w:type="spellEnd"/>
      <w:r w:rsidR="00510319" w:rsidRPr="00510319">
        <w:t xml:space="preserve">=41/41 Max2Med=11.09 </w:t>
      </w:r>
      <w:proofErr w:type="spellStart"/>
      <w:r w:rsidR="00510319" w:rsidRPr="00510319">
        <w:t>GoodAb</w:t>
      </w:r>
      <w:proofErr w:type="spellEnd"/>
      <w:r w:rsidR="00510319" w:rsidRPr="00510319">
        <w:t>=1.00</w:t>
      </w:r>
      <w:r w:rsidR="00510319">
        <w:t xml:space="preserve"> </w:t>
      </w:r>
      <w:proofErr w:type="spellStart"/>
      <w:r w:rsidR="00510319">
        <w:t>nGoodPks</w:t>
      </w:r>
      <w:proofErr w:type="spellEnd"/>
      <w:r w:rsidR="00510319">
        <w:t xml:space="preserve">=5/5 Qual=4.2 </w:t>
      </w:r>
      <w:proofErr w:type="spellStart"/>
      <w:r w:rsidR="00510319">
        <w:t>GoodAb</w:t>
      </w:r>
      <w:proofErr w:type="spellEnd"/>
      <w:r w:rsidR="00510319">
        <w:t>=0.96</w:t>
      </w:r>
      <w:r>
        <w:br/>
      </w:r>
      <w:r w:rsidRPr="001E7C1E">
        <w:rPr>
          <w:b/>
          <w:bCs/>
        </w:rPr>
        <w:t>Num Peaks</w:t>
      </w:r>
      <w:r w:rsidRPr="00AD1655">
        <w:t>: 6</w:t>
      </w:r>
      <w:r w:rsidRPr="00AD1655">
        <w:br/>
        <w:t>1216.4229 949.35 "$G2H5/s442,</w:t>
      </w:r>
      <w:r w:rsidR="008109EB" w:rsidRPr="00AD1655">
        <w:t>#</w:t>
      </w:r>
      <w:r w:rsidRPr="00AD1655">
        <w:t>4,r51.5</w:t>
      </w:r>
      <w:r w:rsidR="004772C6">
        <w:t>,p2.1</w:t>
      </w:r>
      <w:r w:rsidRPr="00AD1655">
        <w:t>"</w:t>
      </w:r>
      <w:r w:rsidRPr="00AD1655">
        <w:br/>
        <w:t>1581.5551 331.37 "$G3H6/s394,</w:t>
      </w:r>
      <w:r w:rsidR="008109EB" w:rsidRPr="00AD1655">
        <w:t>#</w:t>
      </w:r>
      <w:r w:rsidRPr="00AD1655">
        <w:t>3,r51.1</w:t>
      </w:r>
      <w:r w:rsidR="004772C6">
        <w:t>,p-0.2</w:t>
      </w:r>
      <w:r w:rsidRPr="00AD1655">
        <w:t>"</w:t>
      </w:r>
      <w:r w:rsidRPr="00AD1655">
        <w:br/>
        <w:t>1622.5816 199.80 "$G4H5/s398,</w:t>
      </w:r>
      <w:r w:rsidR="008109EB" w:rsidRPr="00AD1655">
        <w:t>#</w:t>
      </w:r>
      <w:r w:rsidRPr="00AD1655">
        <w:t>2,r51.3</w:t>
      </w:r>
      <w:r w:rsidR="004772C6">
        <w:t>,p1.1</w:t>
      </w:r>
      <w:r w:rsidRPr="00AD1655">
        <w:t>"</w:t>
      </w:r>
      <w:r w:rsidRPr="00AD1655">
        <w:br/>
        <w:t>1751.6242 246.95 "</w:t>
      </w:r>
      <w:r w:rsidR="008539AB" w:rsidRPr="00AD1655">
        <w:t>@</w:t>
      </w:r>
      <w:r w:rsidRPr="00AD1655">
        <w:t>G4H4S</w:t>
      </w:r>
      <w:r w:rsidR="00975B4A" w:rsidRPr="00AD1655">
        <w:t>&gt;</w:t>
      </w:r>
      <w:r w:rsidRPr="00AD1655">
        <w:t>19/s58,</w:t>
      </w:r>
      <w:r w:rsidR="008109EB" w:rsidRPr="00AD1655">
        <w:t>#</w:t>
      </w:r>
      <w:r w:rsidRPr="00AD1655">
        <w:t>2,r78.9</w:t>
      </w:r>
      <w:r w:rsidR="004772C6">
        <w:t>,p0.5</w:t>
      </w:r>
      <w:r w:rsidRPr="00AD1655">
        <w:t>"</w:t>
      </w:r>
      <w:r w:rsidRPr="00AD1655">
        <w:br/>
        <w:t>1768.6395 999.00 "$G4H5F/s566,</w:t>
      </w:r>
      <w:r w:rsidR="008109EB" w:rsidRPr="00AD1655">
        <w:t>#</w:t>
      </w:r>
      <w:r w:rsidRPr="00AD1655">
        <w:t>5,r51.6</w:t>
      </w:r>
      <w:r w:rsidR="004772C6">
        <w:t>,p2.2</w:t>
      </w:r>
      <w:r w:rsidRPr="00AD1655">
        <w:t>"</w:t>
      </w:r>
      <w:r w:rsidRPr="00AD1655">
        <w:br/>
        <w:t>2059.7349 500.10 "$G4H5FS</w:t>
      </w:r>
      <w:r>
        <w:t>/s461,</w:t>
      </w:r>
      <w:r w:rsidR="008109EB">
        <w:t>#</w:t>
      </w:r>
      <w:r>
        <w:t>3,r59.7</w:t>
      </w:r>
      <w:r w:rsidR="004772C6">
        <w:t>,p-1.2</w:t>
      </w:r>
      <w:r>
        <w:t>"</w:t>
      </w:r>
    </w:p>
    <w:p w14:paraId="07ED249C" w14:textId="6FED2D5E" w:rsidR="00510319" w:rsidRDefault="00510319" w:rsidP="00E002A3">
      <w:r>
        <w:t>Descriptions of this data follows:</w:t>
      </w:r>
    </w:p>
    <w:p w14:paraId="6BFE8ADC" w14:textId="6DC13CCC" w:rsidR="001A141C" w:rsidRPr="004C1A27" w:rsidRDefault="00EA59CD" w:rsidP="001A141C">
      <w:r w:rsidRPr="008132DB">
        <w:rPr>
          <w:i/>
          <w:iCs/>
        </w:rPr>
        <w:t>Name</w:t>
      </w:r>
      <w:r>
        <w:t xml:space="preserve">: Peptide sequence </w:t>
      </w:r>
      <w:r w:rsidR="00CD6DB9">
        <w:t>for the GADS</w:t>
      </w:r>
      <w:r>
        <w:t>, followed by /</w:t>
      </w:r>
      <w:r w:rsidR="00CD6DB9">
        <w:t>+</w:t>
      </w:r>
      <w:r>
        <w:t>charge</w:t>
      </w:r>
      <w:r w:rsidR="00CD6DB9">
        <w:t>(s) (or Consensus(n))</w:t>
      </w:r>
      <w:r w:rsidR="009B7F08">
        <w:br/>
      </w:r>
      <w:proofErr w:type="spellStart"/>
      <w:r w:rsidR="009B7F08" w:rsidRPr="008132DB">
        <w:rPr>
          <w:i/>
          <w:iCs/>
        </w:rPr>
        <w:t>PrecursorMZ</w:t>
      </w:r>
      <w:proofErr w:type="spellEnd"/>
      <w:r w:rsidR="009B7F08">
        <w:t xml:space="preserve">: This is the </w:t>
      </w:r>
      <w:r w:rsidR="00F71E49">
        <w:t>peptide mass</w:t>
      </w:r>
      <w:r w:rsidR="009B7F08">
        <w:t xml:space="preserve"> – MZ </w:t>
      </w:r>
      <w:r w:rsidR="007F3F23">
        <w:t>is used for compatibility with mass spectral searching.</w:t>
      </w:r>
      <w:r w:rsidR="00CD6DB9">
        <w:t xml:space="preserve"> Not used in searching.</w:t>
      </w:r>
      <w:r>
        <w:br/>
      </w:r>
      <w:r w:rsidR="001A141C" w:rsidRPr="001A141C">
        <w:rPr>
          <w:i/>
          <w:iCs/>
        </w:rPr>
        <w:t>MW</w:t>
      </w:r>
      <w:r w:rsidR="001A141C">
        <w:t xml:space="preserve">: Not used, </w:t>
      </w:r>
      <w:r w:rsidR="001A141C" w:rsidRPr="001A141C">
        <w:rPr>
          <w:i/>
          <w:iCs/>
        </w:rPr>
        <w:t>DB</w:t>
      </w:r>
      <w:r w:rsidR="001A141C">
        <w:t>: Name of library</w:t>
      </w:r>
      <w:r w:rsidR="001A141C">
        <w:br/>
      </w:r>
      <w:proofErr w:type="spellStart"/>
      <w:r w:rsidR="00E002A3" w:rsidRPr="008132DB">
        <w:rPr>
          <w:i/>
          <w:iCs/>
        </w:rPr>
        <w:t>Synon</w:t>
      </w:r>
      <w:proofErr w:type="spellEnd"/>
      <w:r w:rsidR="00E002A3">
        <w:t>: This is listed along with ‘Name’ in the Name tab, sorted alphabetically</w:t>
      </w:r>
      <w:r>
        <w:br/>
      </w:r>
      <w:r w:rsidR="001A141C">
        <w:rPr>
          <w:i/>
          <w:iCs/>
        </w:rPr>
        <w:t>Selected Values</w:t>
      </w:r>
      <w:r w:rsidR="001A141C">
        <w:t xml:space="preserve">: Taken from comment field </w:t>
      </w:r>
      <w:r w:rsidR="001D1D14">
        <w:t xml:space="preserve">below </w:t>
      </w:r>
      <w:r w:rsidR="001A141C">
        <w:t xml:space="preserve">with &lt;tag&gt;=&lt;value&gt; as specified in </w:t>
      </w:r>
      <w:r w:rsidR="001A141C" w:rsidRPr="009D34AD">
        <w:rPr>
          <w:i/>
          <w:iCs/>
        </w:rPr>
        <w:t>Options/Comment Field Display</w:t>
      </w:r>
      <w:r w:rsidR="001A141C">
        <w:t xml:space="preserve"> dialog box.</w:t>
      </w:r>
      <w:r w:rsidR="001A141C">
        <w:br/>
      </w:r>
      <w:r w:rsidRPr="008132DB">
        <w:rPr>
          <w:i/>
          <w:iCs/>
        </w:rPr>
        <w:t>Comments</w:t>
      </w:r>
      <w:r>
        <w:t xml:space="preserve">: </w:t>
      </w:r>
      <w:r w:rsidR="00CD6DB9">
        <w:t xml:space="preserve">Various </w:t>
      </w:r>
      <w:r w:rsidR="00D80C58">
        <w:t xml:space="preserve">information </w:t>
      </w:r>
      <w:r w:rsidR="00CD6DB9">
        <w:t>for the</w:t>
      </w:r>
      <w:r w:rsidR="00D80C58">
        <w:t xml:space="preserve"> GADS, given in </w:t>
      </w:r>
      <w:r w:rsidR="001E7C1E">
        <w:t>&lt;</w:t>
      </w:r>
      <w:r w:rsidR="00CD6DB9">
        <w:t>Tag</w:t>
      </w:r>
      <w:r w:rsidR="001E7C1E">
        <w:t>&gt;</w:t>
      </w:r>
      <w:r>
        <w:t>=</w:t>
      </w:r>
      <w:r w:rsidR="001E7C1E">
        <w:t>&lt;</w:t>
      </w:r>
      <w:r>
        <w:t>Value</w:t>
      </w:r>
      <w:r w:rsidR="001E7C1E">
        <w:t>&gt;</w:t>
      </w:r>
      <w:r>
        <w:t xml:space="preserve"> </w:t>
      </w:r>
      <w:proofErr w:type="spellStart"/>
      <w:r>
        <w:t>format</w:t>
      </w:r>
      <w:r w:rsidR="00D80C58">
        <w:t>.</w:t>
      </w:r>
      <w:r w:rsidR="001E7C1E">
        <w:t>F</w:t>
      </w:r>
      <w:r w:rsidR="00D80C58">
        <w:t>ields</w:t>
      </w:r>
      <w:proofErr w:type="spellEnd"/>
      <w:r w:rsidR="00D80C58">
        <w:t xml:space="preserve"> used for NIST GADS libraries</w:t>
      </w:r>
      <w:r w:rsidR="001E7C1E">
        <w:t xml:space="preserve"> are presented below</w:t>
      </w:r>
      <w:r w:rsidR="00D80C58">
        <w:t>.</w:t>
      </w:r>
      <w:r w:rsidR="001D1D14">
        <w:br/>
      </w:r>
      <w:proofErr w:type="spellStart"/>
      <w:r w:rsidR="001A141C">
        <w:t>Sequon</w:t>
      </w:r>
      <w:proofErr w:type="spellEnd"/>
      <w:r w:rsidR="001A141C">
        <w:t>= sequence number of asparagine attached to glycan</w:t>
      </w:r>
      <w:r w:rsidR="001A141C">
        <w:br/>
        <w:t>File= name of original data file</w:t>
      </w:r>
      <w:ins w:id="0" w:author="Stephen Stein" w:date="2021-07-15T11:08:00Z">
        <w:r w:rsidR="004D7898">
          <w:br/>
          <w:t xml:space="preserve">Class= shows </w:t>
        </w:r>
      </w:ins>
      <w:ins w:id="1" w:author="Stephen Stein" w:date="2021-07-15T11:09:00Z">
        <w:r w:rsidR="004D7898">
          <w:t xml:space="preserve">fractional abundance of </w:t>
        </w:r>
      </w:ins>
      <w:ins w:id="2" w:author="Stephen Stein" w:date="2021-07-15T11:08:00Z">
        <w:r w:rsidR="004D7898">
          <w:t>5 categories</w:t>
        </w:r>
      </w:ins>
      <w:ins w:id="3" w:author="Stephen Stein" w:date="2021-07-15T11:09:00Z">
        <w:r w:rsidR="004D7898">
          <w:t xml:space="preserve"> of glycans in the GADS, including </w:t>
        </w:r>
        <w:proofErr w:type="spellStart"/>
        <w:r w:rsidR="004D7898">
          <w:t>HiMann</w:t>
        </w:r>
      </w:ins>
      <w:ins w:id="4" w:author="Stephen Stein" w:date="2021-07-15T11:10:00Z">
        <w:r w:rsidR="004D7898">
          <w:t>ose</w:t>
        </w:r>
        <w:proofErr w:type="spellEnd"/>
        <w:r w:rsidR="004D7898">
          <w:t xml:space="preserve"> (</w:t>
        </w:r>
        <w:proofErr w:type="spellStart"/>
        <w:r w:rsidR="004D7898">
          <w:t>HiMan</w:t>
        </w:r>
        <w:proofErr w:type="spellEnd"/>
        <w:r w:rsidR="004D7898">
          <w:t>)</w:t>
        </w:r>
      </w:ins>
      <w:ins w:id="5" w:author="Stephen Stein" w:date="2021-07-15T11:09:00Z">
        <w:r w:rsidR="004D7898">
          <w:t>, Hybrid,</w:t>
        </w:r>
      </w:ins>
      <w:ins w:id="6" w:author="Stephen Stein" w:date="2021-07-15T11:10:00Z">
        <w:r w:rsidR="004D7898">
          <w:t xml:space="preserve"> Complex, Fucose, </w:t>
        </w:r>
      </w:ins>
      <w:ins w:id="7" w:author="Stephen Stein" w:date="2021-07-15T11:11:00Z">
        <w:r w:rsidR="004D7898">
          <w:t xml:space="preserve">and </w:t>
        </w:r>
      </w:ins>
      <w:proofErr w:type="spellStart"/>
      <w:ins w:id="8" w:author="Stephen Stein" w:date="2021-07-15T11:10:00Z">
        <w:r w:rsidR="004D7898">
          <w:t>Sialyl</w:t>
        </w:r>
      </w:ins>
      <w:proofErr w:type="spellEnd"/>
      <w:ins w:id="9" w:author="Stephen Stein" w:date="2021-07-15T11:11:00Z">
        <w:r w:rsidR="004D7898">
          <w:t xml:space="preserve"> (</w:t>
        </w:r>
        <w:proofErr w:type="spellStart"/>
        <w:r w:rsidR="004D7898">
          <w:t>HiMan</w:t>
        </w:r>
        <w:proofErr w:type="spellEnd"/>
        <w:r w:rsidR="004D7898">
          <w:t>=G</w:t>
        </w:r>
      </w:ins>
      <w:ins w:id="10" w:author="Stephen Stein" w:date="2021-07-15T11:12:00Z">
        <w:r w:rsidR="004D7898">
          <w:t>2H5-9, Hybrid=G3H5-</w:t>
        </w:r>
      </w:ins>
      <w:ins w:id="11" w:author="Stephen Stein" w:date="2021-07-15T11:14:00Z">
        <w:r w:rsidR="004D7898">
          <w:t>8</w:t>
        </w:r>
      </w:ins>
      <w:ins w:id="12" w:author="Stephen Stein" w:date="2021-07-15T11:12:00Z">
        <w:r w:rsidR="004D7898">
          <w:t>, Comple</w:t>
        </w:r>
      </w:ins>
      <w:ins w:id="13" w:author="Stephen Stein" w:date="2021-07-15T11:13:00Z">
        <w:r w:rsidR="004D7898">
          <w:t>x</w:t>
        </w:r>
      </w:ins>
      <w:ins w:id="14" w:author="Stephen Stein" w:date="2021-07-15T11:12:00Z">
        <w:r w:rsidR="004D7898">
          <w:t>=G4-6H5-</w:t>
        </w:r>
      </w:ins>
      <w:ins w:id="15" w:author="Stephen Stein" w:date="2021-07-15T11:15:00Z">
        <w:r w:rsidR="004D7898">
          <w:t xml:space="preserve">7, Hybrid and Complex may also contain Fucose and </w:t>
        </w:r>
        <w:proofErr w:type="spellStart"/>
        <w:r w:rsidR="004D7898">
          <w:t>Sialyl</w:t>
        </w:r>
        <w:proofErr w:type="spellEnd"/>
        <w:r w:rsidR="004D7898">
          <w:t>)</w:t>
        </w:r>
      </w:ins>
      <w:ins w:id="16" w:author="Stephen Stein" w:date="2021-07-15T11:16:00Z">
        <w:r w:rsidR="004D7898">
          <w:t>.</w:t>
        </w:r>
      </w:ins>
      <w:r w:rsidR="001A141C">
        <w:br/>
      </w:r>
      <w:proofErr w:type="spellStart"/>
      <w:r w:rsidR="001A141C">
        <w:t>nSpec</w:t>
      </w:r>
      <w:proofErr w:type="spellEnd"/>
      <w:r w:rsidR="001A141C">
        <w:t>= number of identified MS2 spectra,  good score/all scores</w:t>
      </w:r>
      <w:r w:rsidR="00B24BBB">
        <w:br/>
        <w:t>Protease=T (trypsin), C(chymotrypsin),G(</w:t>
      </w:r>
      <w:proofErr w:type="spellStart"/>
      <w:r w:rsidR="00B24BBB">
        <w:t>gluc</w:t>
      </w:r>
      <w:proofErr w:type="spellEnd"/>
      <w:r w:rsidR="00B24BBB">
        <w:t>),A(</w:t>
      </w:r>
      <w:proofErr w:type="spellStart"/>
      <w:r w:rsidR="00B24BBB">
        <w:t>alphalytic</w:t>
      </w:r>
      <w:proofErr w:type="spellEnd"/>
      <w:r w:rsidR="00B24BBB">
        <w:t>)</w:t>
      </w:r>
      <w:r w:rsidR="001A141C">
        <w:br/>
      </w:r>
      <w:r w:rsidR="00B24BBB">
        <w:t>log(</w:t>
      </w:r>
      <w:proofErr w:type="spellStart"/>
      <w:r w:rsidR="00B24BBB">
        <w:t>MaxAb</w:t>
      </w:r>
      <w:proofErr w:type="spellEnd"/>
      <w:r w:rsidR="00B24BBB">
        <w:t>)= log10 of XIC (MS1) abundance</w:t>
      </w:r>
      <w:r w:rsidR="00B24BBB">
        <w:br/>
      </w:r>
      <w:proofErr w:type="spellStart"/>
      <w:r w:rsidR="001A141C">
        <w:t>TotAb</w:t>
      </w:r>
      <w:proofErr w:type="spellEnd"/>
      <w:r w:rsidR="001A141C">
        <w:t>/</w:t>
      </w:r>
      <w:proofErr w:type="spellStart"/>
      <w:r w:rsidR="001A141C">
        <w:t>MaxAb</w:t>
      </w:r>
      <w:proofErr w:type="spellEnd"/>
      <w:r w:rsidR="001A141C">
        <w:t>= sum of abundances/maximum (base peak) abundanc</w:t>
      </w:r>
      <w:r w:rsidR="00A8363B">
        <w:t>e</w:t>
      </w:r>
      <w:r w:rsidR="00A8363B">
        <w:br/>
      </w:r>
      <w:proofErr w:type="spellStart"/>
      <w:r w:rsidR="00A8363B" w:rsidRPr="00A8363B">
        <w:t>nRT:OK</w:t>
      </w:r>
      <w:proofErr w:type="spellEnd"/>
      <w:r w:rsidR="00A8363B" w:rsidRPr="00A8363B">
        <w:t>/</w:t>
      </w:r>
      <w:proofErr w:type="spellStart"/>
      <w:r w:rsidR="00A8363B" w:rsidRPr="00A8363B">
        <w:t>notOK</w:t>
      </w:r>
      <w:proofErr w:type="spellEnd"/>
      <w:r w:rsidR="00A8363B" w:rsidRPr="00A8363B">
        <w:t>(&gt;4)=</w:t>
      </w:r>
      <w:r w:rsidR="00A8363B">
        <w:t xml:space="preserve">number of peaks </w:t>
      </w:r>
      <w:proofErr w:type="spellStart"/>
      <w:r w:rsidR="00A8363B">
        <w:t>withinin</w:t>
      </w:r>
      <w:proofErr w:type="spellEnd"/>
      <w:r w:rsidR="00A8363B">
        <w:t xml:space="preserve"> retention time </w:t>
      </w:r>
      <w:proofErr w:type="spellStart"/>
      <w:r w:rsidR="00A8363B">
        <w:t>tolerace</w:t>
      </w:r>
      <w:proofErr w:type="spellEnd"/>
      <w:r w:rsidR="00A8363B">
        <w:t>/outside of tolerance</w:t>
      </w:r>
      <w:r w:rsidR="001A141C">
        <w:br/>
      </w:r>
      <w:proofErr w:type="spellStart"/>
      <w:r w:rsidR="001A141C">
        <w:t>nGoodPeaks</w:t>
      </w:r>
      <w:proofErr w:type="spellEnd"/>
      <w:r w:rsidR="001A141C">
        <w:t>= number of good scoring/all glycan peaks</w:t>
      </w:r>
      <w:r w:rsidR="001A141C">
        <w:br/>
        <w:t>Max2Med= maximum abundance/median abundance</w:t>
      </w:r>
      <w:r w:rsidR="001A141C">
        <w:br/>
      </w:r>
      <w:r w:rsidR="00B24BBB">
        <w:t xml:space="preserve">Qual= GADS quality = </w:t>
      </w:r>
      <w:proofErr w:type="spellStart"/>
      <w:r w:rsidR="00B24BBB">
        <w:t>nGoodGlycans</w:t>
      </w:r>
      <w:proofErr w:type="spellEnd"/>
      <w:r w:rsidR="00B24BBB">
        <w:t>*(</w:t>
      </w:r>
      <w:proofErr w:type="spellStart"/>
      <w:r w:rsidR="00B24BBB">
        <w:t>nGoodGlycans</w:t>
      </w:r>
      <w:proofErr w:type="spellEnd"/>
      <w:r w:rsidR="00B24BBB">
        <w:t>/</w:t>
      </w:r>
      <w:proofErr w:type="spellStart"/>
      <w:r w:rsidR="00B24BBB">
        <w:t>nAllGlycans</w:t>
      </w:r>
      <w:proofErr w:type="spellEnd"/>
      <w:r w:rsidR="00B24BBB">
        <w:t>)</w:t>
      </w:r>
      <w:r w:rsidR="00B24BBB">
        <w:br/>
      </w:r>
      <w:del w:id="17" w:author="Stephen Stein" w:date="2021-07-15T11:07:00Z">
        <w:r w:rsidR="001A141C" w:rsidDel="004D7898">
          <w:lastRenderedPageBreak/>
          <w:delText>Total</w:delText>
        </w:r>
      </w:del>
      <w:r w:rsidR="001A141C">
        <w:t xml:space="preserve">Unoccupied= if found, percent of the </w:t>
      </w:r>
      <w:ins w:id="18" w:author="Stephen Stein" w:date="2021-07-15T11:08:00Z">
        <w:r w:rsidR="004D7898">
          <w:t xml:space="preserve">non-glycosylated </w:t>
        </w:r>
      </w:ins>
      <w:r w:rsidR="001A141C">
        <w:t>abundance of this sequence</w:t>
      </w:r>
      <w:ins w:id="19" w:author="Stephen Stein" w:date="2021-07-15T11:08:00Z">
        <w:r w:rsidR="004D7898" w:rsidDel="004D7898">
          <w:t xml:space="preserve"> </w:t>
        </w:r>
      </w:ins>
      <w:del w:id="20" w:author="Stephen Stein" w:date="2021-07-15T11:08:00Z">
        <w:r w:rsidR="001A141C" w:rsidDel="004D7898">
          <w:delText xml:space="preserve"> without attached glycans</w:delText>
        </w:r>
      </w:del>
      <w:r w:rsidR="001A141C">
        <w:br/>
      </w:r>
      <w:r w:rsidR="001A141C">
        <w:br/>
        <w:t>Good</w:t>
      </w:r>
      <w:r w:rsidR="001D1D14">
        <w:t xml:space="preserve"> </w:t>
      </w:r>
      <w:r w:rsidR="001A141C">
        <w:t xml:space="preserve">implies </w:t>
      </w:r>
      <w:proofErr w:type="spellStart"/>
      <w:r w:rsidR="001A141C">
        <w:t>Byonic</w:t>
      </w:r>
      <w:proofErr w:type="spellEnd"/>
      <w:r w:rsidR="001A141C">
        <w:t xml:space="preserve"> score &gt; 30 and retention within tolerance of 4 minutes. May change in future versions.</w:t>
      </w:r>
    </w:p>
    <w:p w14:paraId="253DC73D" w14:textId="3AC9D3C8" w:rsidR="00C26385" w:rsidRDefault="00EA59CD" w:rsidP="00E002A3">
      <w:r>
        <w:br/>
      </w:r>
      <w:r w:rsidRPr="008132DB">
        <w:rPr>
          <w:i/>
          <w:iCs/>
        </w:rPr>
        <w:t>Num Peaks</w:t>
      </w:r>
      <w:r>
        <w:t xml:space="preserve">: Required – number must match </w:t>
      </w:r>
      <w:r w:rsidR="00F71E49">
        <w:t xml:space="preserve">the </w:t>
      </w:r>
      <w:r>
        <w:t>number of mass/abundance lines that follow</w:t>
      </w:r>
      <w:r>
        <w:br/>
      </w:r>
      <w:r w:rsidR="007F3F23" w:rsidRPr="008132DB">
        <w:rPr>
          <w:i/>
          <w:iCs/>
        </w:rPr>
        <w:t xml:space="preserve">Mass Abundance </w:t>
      </w:r>
      <w:proofErr w:type="gramStart"/>
      <w:r w:rsidR="00E65F2B" w:rsidRPr="008132DB">
        <w:rPr>
          <w:i/>
          <w:iCs/>
        </w:rPr>
        <w:t>Pairs</w:t>
      </w:r>
      <w:r w:rsidR="007F3F23" w:rsidRPr="008132DB">
        <w:rPr>
          <w:i/>
          <w:iCs/>
        </w:rPr>
        <w:t>“</w:t>
      </w:r>
      <w:proofErr w:type="gramEnd"/>
      <w:r w:rsidR="007F3F23" w:rsidRPr="008132DB">
        <w:rPr>
          <w:i/>
          <w:iCs/>
        </w:rPr>
        <w:t>&lt;/</w:t>
      </w:r>
      <w:r w:rsidR="00E65F2B" w:rsidRPr="008132DB">
        <w:rPr>
          <w:i/>
          <w:iCs/>
        </w:rPr>
        <w:t xml:space="preserve"> Peak Annotation</w:t>
      </w:r>
      <w:r w:rsidR="007F3F23" w:rsidRPr="008132DB">
        <w:rPr>
          <w:i/>
          <w:iCs/>
        </w:rPr>
        <w:t>&gt;”</w:t>
      </w:r>
      <w:r w:rsidR="007F3F23">
        <w:t xml:space="preserve"> . Each glycan peak is </w:t>
      </w:r>
      <w:r w:rsidR="00E65F2B">
        <w:t xml:space="preserve">represented as </w:t>
      </w:r>
      <w:r w:rsidR="007F3F23">
        <w:t>pair of mass/abundance pairs optionally followed by a string of characters in q</w:t>
      </w:r>
      <w:r>
        <w:t>uot</w:t>
      </w:r>
      <w:r w:rsidR="007F3F23">
        <w:t xml:space="preserve">es. </w:t>
      </w:r>
      <w:r w:rsidR="00E65F2B">
        <w:t>This string has two component</w:t>
      </w:r>
      <w:r w:rsidR="0095176D">
        <w:t>s</w:t>
      </w:r>
      <w:r w:rsidR="00E65F2B">
        <w:t xml:space="preserve"> separated by a ‘/’. The first component is displayed above the peak, and </w:t>
      </w:r>
      <w:r w:rsidR="00C26385">
        <w:t xml:space="preserve">if it begins with a special symbol it </w:t>
      </w:r>
      <w:proofErr w:type="gramStart"/>
      <w:r w:rsidR="001E7C1E">
        <w:t xml:space="preserve">is </w:t>
      </w:r>
      <w:r w:rsidR="00C26385">
        <w:t xml:space="preserve"> be</w:t>
      </w:r>
      <w:proofErr w:type="gramEnd"/>
      <w:r w:rsidR="00C26385">
        <w:t xml:space="preserve"> assigned a selected color</w:t>
      </w:r>
      <w:r w:rsidR="001E7C1E">
        <w:t xml:space="preserve"> (specified in the Properties dialog for that plot)</w:t>
      </w:r>
      <w:r w:rsidR="00C26385">
        <w:t xml:space="preserve">. These </w:t>
      </w:r>
      <w:r w:rsidR="00077022">
        <w:t xml:space="preserve">special </w:t>
      </w:r>
      <w:r w:rsidR="00C26385">
        <w:t>symbols</w:t>
      </w:r>
      <w:r w:rsidR="00077022">
        <w:t>, their default colors</w:t>
      </w:r>
      <w:r w:rsidR="00C26385">
        <w:t xml:space="preserve"> and the</w:t>
      </w:r>
      <w:r w:rsidR="00077022">
        <w:t>ir</w:t>
      </w:r>
      <w:r w:rsidR="00C26385">
        <w:t xml:space="preserve"> mapping to colors select</w:t>
      </w:r>
      <w:r w:rsidR="00077022">
        <w:t xml:space="preserve">able </w:t>
      </w:r>
      <w:r w:rsidR="00C26385">
        <w:t>in the Properties dialog are</w:t>
      </w:r>
      <w:r w:rsidR="00077022">
        <w:t>:</w:t>
      </w:r>
    </w:p>
    <w:p w14:paraId="5FFEFEE1" w14:textId="32D084EC" w:rsidR="004303F5" w:rsidRDefault="00077022" w:rsidP="00E002A3">
      <w:r w:rsidRPr="00077022">
        <w:rPr>
          <w:i/>
          <w:iCs/>
        </w:rPr>
        <w:t>Symbol</w:t>
      </w:r>
      <w:r w:rsidRPr="00077022">
        <w:rPr>
          <w:i/>
          <w:iCs/>
        </w:rPr>
        <w:tab/>
      </w:r>
      <w:r w:rsidRPr="00077022">
        <w:rPr>
          <w:i/>
          <w:iCs/>
        </w:rPr>
        <w:tab/>
        <w:t>Default</w:t>
      </w:r>
      <w:r>
        <w:rPr>
          <w:i/>
          <w:iCs/>
        </w:rPr>
        <w:tab/>
      </w:r>
      <w:r w:rsidRPr="00077022">
        <w:rPr>
          <w:i/>
          <w:iCs/>
        </w:rPr>
        <w:tab/>
        <w:t>Properties Setting</w:t>
      </w:r>
      <w:r w:rsidRPr="00077022">
        <w:rPr>
          <w:i/>
          <w:iCs/>
        </w:rPr>
        <w:br/>
      </w:r>
      <w:r w:rsidR="00C26385">
        <w:t>$</w:t>
      </w:r>
      <w:r>
        <w:tab/>
      </w:r>
      <w:r>
        <w:tab/>
        <w:t>Green</w:t>
      </w:r>
      <w:r>
        <w:tab/>
      </w:r>
      <w:r>
        <w:tab/>
      </w:r>
      <w:r w:rsidR="00C26385">
        <w:t>Peptide Peaks</w:t>
      </w:r>
      <w:r>
        <w:br/>
      </w:r>
      <w:r w:rsidR="00C26385">
        <w:t>&amp;</w:t>
      </w:r>
      <w:r>
        <w:tab/>
      </w:r>
      <w:r>
        <w:tab/>
        <w:t>Blue</w:t>
      </w:r>
      <w:r>
        <w:tab/>
      </w:r>
      <w:r>
        <w:tab/>
      </w:r>
      <w:r w:rsidR="00C26385">
        <w:t>Y Peaks</w:t>
      </w:r>
      <w:r>
        <w:br/>
      </w:r>
      <w:r w:rsidR="00C26385">
        <w:t>@</w:t>
      </w:r>
      <w:r>
        <w:tab/>
      </w:r>
      <w:r>
        <w:tab/>
        <w:t>Red</w:t>
      </w:r>
      <w:r>
        <w:tab/>
      </w:r>
      <w:r>
        <w:tab/>
      </w:r>
      <w:r w:rsidR="0095176D">
        <w:t xml:space="preserve">Special </w:t>
      </w:r>
      <w:r w:rsidR="00C26385">
        <w:t>Peaks</w:t>
      </w:r>
      <w:r w:rsidR="00C26385">
        <w:br/>
        <w:t>|</w:t>
      </w:r>
      <w:r>
        <w:tab/>
      </w:r>
      <w:r>
        <w:tab/>
        <w:t>B</w:t>
      </w:r>
      <w:r w:rsidR="00C26385">
        <w:t>lack</w:t>
      </w:r>
      <w:r>
        <w:tab/>
      </w:r>
      <w:r>
        <w:tab/>
        <w:t>none</w:t>
      </w:r>
      <w:r w:rsidR="00DB6764">
        <w:br/>
      </w:r>
      <w:r>
        <w:t>other</w:t>
      </w:r>
      <w:r>
        <w:tab/>
      </w:r>
      <w:r>
        <w:tab/>
        <w:t>Red</w:t>
      </w:r>
      <w:r>
        <w:tab/>
      </w:r>
      <w:r>
        <w:tab/>
      </w:r>
      <w:r w:rsidR="00DB6764">
        <w:t>Peaks</w:t>
      </w:r>
    </w:p>
    <w:p w14:paraId="4ADC04D9" w14:textId="45A18B64" w:rsidR="00387349" w:rsidRDefault="00975B4A" w:rsidP="00960CA6">
      <w:r>
        <w:t xml:space="preserve">For each GADS, </w:t>
      </w:r>
      <w:proofErr w:type="spellStart"/>
      <w:r>
        <w:t>the</w:t>
      </w:r>
      <w:r w:rsidR="00E65F2B">
        <w:t>s</w:t>
      </w:r>
      <w:proofErr w:type="spellEnd"/>
      <w:r w:rsidR="00E65F2B">
        <w:t xml:space="preserve"> </w:t>
      </w:r>
      <w:r>
        <w:t xml:space="preserve">space-separated </w:t>
      </w:r>
      <w:r w:rsidR="00077022">
        <w:t xml:space="preserve">text </w:t>
      </w:r>
      <w:r w:rsidR="00E65F2B">
        <w:t xml:space="preserve">information can be viewed </w:t>
      </w:r>
      <w:r w:rsidR="00EA59CD">
        <w:t xml:space="preserve">in text </w:t>
      </w:r>
      <w:r w:rsidR="007F3F23">
        <w:t xml:space="preserve">spectrum </w:t>
      </w:r>
      <w:r w:rsidR="00EA59CD">
        <w:t xml:space="preserve">display </w:t>
      </w:r>
      <w:r w:rsidR="007F3F23">
        <w:t>window</w:t>
      </w:r>
      <w:r w:rsidR="001E7C1E">
        <w:t xml:space="preserve"> as described earlier in “Comments Field”</w:t>
      </w:r>
      <w:r w:rsidR="009745DE">
        <w:t>.</w:t>
      </w:r>
      <w:r w:rsidR="009745DE">
        <w:br/>
      </w:r>
      <w:r w:rsidR="00077022">
        <w:br/>
      </w:r>
      <w:r>
        <w:t xml:space="preserve">Following </w:t>
      </w:r>
      <w:r w:rsidR="00CB3DEC">
        <w:t xml:space="preserve">each </w:t>
      </w:r>
      <w:r>
        <w:t xml:space="preserve">mass/abundance value and glycan display information, </w:t>
      </w:r>
      <w:proofErr w:type="gramStart"/>
      <w:r>
        <w:t>a number of</w:t>
      </w:r>
      <w:proofErr w:type="gramEnd"/>
      <w:r>
        <w:t xml:space="preserve"> </w:t>
      </w:r>
      <w:r w:rsidR="00B02E27">
        <w:t>quantities</w:t>
      </w:r>
      <w:r>
        <w:t xml:space="preserve"> are presented </w:t>
      </w:r>
      <w:r w:rsidR="00B02E27">
        <w:t>for</w:t>
      </w:r>
      <w:r>
        <w:t xml:space="preserve"> the identified glycopeptide. These comma-separated values follow</w:t>
      </w:r>
      <w:r w:rsidR="00B02E27">
        <w:t xml:space="preserve"> the</w:t>
      </w:r>
      <w:r>
        <w:t xml:space="preserve"> forward slash (‘/’)</w:t>
      </w:r>
      <w:r w:rsidR="00CB3DEC">
        <w:t>:</w:t>
      </w:r>
      <w:r w:rsidR="00CB3DEC">
        <w:br/>
      </w:r>
      <w:r w:rsidR="005611E4">
        <w:br/>
        <w:t>s&lt;value&gt;</w:t>
      </w:r>
      <w:r w:rsidR="005611E4">
        <w:tab/>
        <w:t>value=</w:t>
      </w:r>
      <w:proofErr w:type="spellStart"/>
      <w:r w:rsidR="005611E4">
        <w:t>Byonic</w:t>
      </w:r>
      <w:proofErr w:type="spellEnd"/>
      <w:r w:rsidR="005611E4">
        <w:t xml:space="preserve"> score</w:t>
      </w:r>
      <w:r w:rsidR="005611E4">
        <w:br/>
        <w:t>p&lt;value&gt;</w:t>
      </w:r>
      <w:r w:rsidR="005611E4">
        <w:tab/>
        <w:t>value=ppm deviation for highest scoring glycopeptide</w:t>
      </w:r>
      <w:r w:rsidR="00EF7117">
        <w:br/>
      </w:r>
      <w:r w:rsidR="002D35C5">
        <w:t>#</w:t>
      </w:r>
      <w:r w:rsidR="00EF7117">
        <w:t>&lt;integer&gt;</w:t>
      </w:r>
      <w:r w:rsidR="00EF7117">
        <w:tab/>
        <w:t>number of MS2 identification above score of 30</w:t>
      </w:r>
      <w:r w:rsidR="002D35C5">
        <w:br/>
        <w:t>r&lt;value&gt;</w:t>
      </w:r>
      <w:r w:rsidR="002D35C5">
        <w:tab/>
        <w:t>retention time in minutes for XIC maximum</w:t>
      </w:r>
      <w:r w:rsidR="00387349">
        <w:br/>
        <w:t>nr&lt;integer&gt;</w:t>
      </w:r>
      <w:r w:rsidR="00387349">
        <w:tab/>
        <w:t>number of replicate spectra with this peak (consensus spectrum only)</w:t>
      </w:r>
      <w:r w:rsidR="00387349">
        <w:br/>
        <w:t>+</w:t>
      </w:r>
      <w:proofErr w:type="spellStart"/>
      <w:r w:rsidR="00387349">
        <w:t>n+m</w:t>
      </w:r>
      <w:proofErr w:type="spellEnd"/>
      <w:r w:rsidR="00387349">
        <w:t>..%..%</w:t>
      </w:r>
      <w:r w:rsidR="00387349">
        <w:tab/>
        <w:t>percent abundance from charge +n and +m (combined charge spectrum only)</w:t>
      </w:r>
    </w:p>
    <w:p w14:paraId="552030D2" w14:textId="77777777" w:rsidR="001D1D14" w:rsidRDefault="001D1D14">
      <w:pPr>
        <w:rPr>
          <w:b/>
          <w:bCs/>
        </w:rPr>
      </w:pPr>
    </w:p>
    <w:p w14:paraId="4CAA5C98" w14:textId="3FE52744" w:rsidR="007862D8" w:rsidRDefault="00322A53">
      <w:pPr>
        <w:rPr>
          <w:b/>
          <w:bCs/>
        </w:rPr>
      </w:pPr>
      <w:r>
        <w:rPr>
          <w:b/>
          <w:bCs/>
        </w:rPr>
        <w:t xml:space="preserve">GADS </w:t>
      </w:r>
      <w:r w:rsidR="005429D3" w:rsidRPr="005429D3">
        <w:rPr>
          <w:b/>
          <w:bCs/>
        </w:rPr>
        <w:t>Libraries</w:t>
      </w:r>
      <w:r w:rsidR="005429D3">
        <w:rPr>
          <w:b/>
          <w:bCs/>
        </w:rPr>
        <w:t>:</w:t>
      </w:r>
    </w:p>
    <w:p w14:paraId="18B5A3BD" w14:textId="5E0CF11A" w:rsidR="005429D3" w:rsidRDefault="009331E1">
      <w:r>
        <w:t>Most</w:t>
      </w:r>
      <w:r w:rsidR="005429D3">
        <w:t xml:space="preserve"> GADS librar</w:t>
      </w:r>
      <w:r>
        <w:t>ies</w:t>
      </w:r>
      <w:r w:rsidR="005429D3">
        <w:t xml:space="preserve"> distributed with this software contain</w:t>
      </w:r>
      <w:r w:rsidR="00F71E49">
        <w:t>s</w:t>
      </w:r>
      <w:r w:rsidR="005429D3">
        <w:t xml:space="preserve"> data for a single protein from a </w:t>
      </w:r>
      <w:r w:rsidR="009D1E6C">
        <w:t xml:space="preserve">single </w:t>
      </w:r>
      <w:r w:rsidR="005429D3">
        <w:t>lab</w:t>
      </w:r>
      <w:r>
        <w:t xml:space="preserve"> (several libraries contain 2 closely related proteins)</w:t>
      </w:r>
      <w:r w:rsidR="005429D3">
        <w:t xml:space="preserve">. </w:t>
      </w:r>
      <w:r w:rsidR="008137EF">
        <w:t>Each library appears as a sub</w:t>
      </w:r>
      <w:r w:rsidR="005429D3">
        <w:t>folder</w:t>
      </w:r>
      <w:r w:rsidR="008137EF">
        <w:t xml:space="preserve"> in the </w:t>
      </w:r>
      <w:r w:rsidR="005429D3">
        <w:t xml:space="preserve">folder that contains the NISTMS-GADS.exe program. </w:t>
      </w:r>
      <w:r w:rsidR="009571C3">
        <w:t>Th</w:t>
      </w:r>
      <w:r w:rsidR="008137EF">
        <w:t xml:space="preserve">ese libraries </w:t>
      </w:r>
      <w:proofErr w:type="gramStart"/>
      <w:r w:rsidR="009571C3">
        <w:t>is</w:t>
      </w:r>
      <w:proofErr w:type="gramEnd"/>
      <w:r w:rsidR="009571C3">
        <w:t xml:space="preserve"> described in Table I of the paper accompanying this program. </w:t>
      </w:r>
    </w:p>
    <w:p w14:paraId="4C637D58" w14:textId="30D02964" w:rsidR="005429D3" w:rsidRPr="005429D3" w:rsidRDefault="005429D3" w:rsidP="003C1BBC">
      <w:pPr>
        <w:jc w:val="both"/>
      </w:pPr>
      <w:r>
        <w:t xml:space="preserve">The program LIB2NIST is also provided with this software. It will convert a file </w:t>
      </w:r>
      <w:r w:rsidR="001640C7">
        <w:t>in .</w:t>
      </w:r>
      <w:proofErr w:type="spellStart"/>
      <w:r w:rsidR="001640C7">
        <w:t>msp</w:t>
      </w:r>
      <w:proofErr w:type="spellEnd"/>
      <w:r w:rsidR="001640C7">
        <w:t xml:space="preserve"> format </w:t>
      </w:r>
      <w:r w:rsidR="009571C3">
        <w:t>describe</w:t>
      </w:r>
      <w:r w:rsidR="00E8370B">
        <w:t>d</w:t>
      </w:r>
      <w:r w:rsidR="009571C3">
        <w:t xml:space="preserve"> above </w:t>
      </w:r>
      <w:r>
        <w:t xml:space="preserve">into </w:t>
      </w:r>
      <w:r w:rsidR="001640C7">
        <w:t xml:space="preserve">a searchable </w:t>
      </w:r>
      <w:r>
        <w:t xml:space="preserve">library file. </w:t>
      </w:r>
      <w:r w:rsidR="009571C3">
        <w:t xml:space="preserve">Examples of </w:t>
      </w:r>
      <w:r w:rsidR="001640C7">
        <w:t>the .</w:t>
      </w:r>
      <w:proofErr w:type="spellStart"/>
      <w:r w:rsidR="001640C7">
        <w:t>msp</w:t>
      </w:r>
      <w:proofErr w:type="spellEnd"/>
      <w:r w:rsidR="009571C3">
        <w:t xml:space="preserve"> format </w:t>
      </w:r>
      <w:r w:rsidR="001640C7">
        <w:t xml:space="preserve">for any GADS </w:t>
      </w:r>
      <w:r w:rsidR="009571C3">
        <w:t xml:space="preserve">may be </w:t>
      </w:r>
      <w:r w:rsidR="001640C7">
        <w:t>generated</w:t>
      </w:r>
      <w:r w:rsidR="009571C3">
        <w:t xml:space="preserve"> by selecting ‘export’ fro</w:t>
      </w:r>
      <w:r w:rsidR="008137EF">
        <w:t>m</w:t>
      </w:r>
      <w:r w:rsidR="009571C3">
        <w:t xml:space="preserve"> the right mouse menu. </w:t>
      </w:r>
      <w:r w:rsidR="00E8370B">
        <w:t xml:space="preserve">It can also convert a GADS </w:t>
      </w:r>
      <w:proofErr w:type="spellStart"/>
      <w:r w:rsidR="00E8370B">
        <w:t>lirary</w:t>
      </w:r>
      <w:proofErr w:type="spellEnd"/>
      <w:r w:rsidR="00E8370B">
        <w:t xml:space="preserve"> to a </w:t>
      </w:r>
      <w:r w:rsidR="001640C7">
        <w:t>single</w:t>
      </w:r>
      <w:r w:rsidR="00E8370B">
        <w:t xml:space="preserve"> .</w:t>
      </w:r>
      <w:proofErr w:type="spellStart"/>
      <w:r w:rsidR="00E8370B">
        <w:t>msp</w:t>
      </w:r>
      <w:proofErr w:type="spellEnd"/>
      <w:r w:rsidR="00E8370B">
        <w:t xml:space="preserve"> file. </w:t>
      </w:r>
      <w:r>
        <w:t>Also</w:t>
      </w:r>
      <w:r w:rsidR="00F71E49">
        <w:t>,</w:t>
      </w:r>
      <w:r>
        <w:t xml:space="preserve"> libraries may be added to or deleted using the </w:t>
      </w:r>
      <w:r w:rsidRPr="001640C7">
        <w:rPr>
          <w:b/>
          <w:bCs/>
        </w:rPr>
        <w:t xml:space="preserve">Librarian </w:t>
      </w:r>
      <w:r w:rsidR="001640C7">
        <w:rPr>
          <w:b/>
          <w:bCs/>
        </w:rPr>
        <w:t>T</w:t>
      </w:r>
      <w:r w:rsidRPr="001640C7">
        <w:rPr>
          <w:b/>
          <w:bCs/>
        </w:rPr>
        <w:t>ab</w:t>
      </w:r>
      <w:r>
        <w:t xml:space="preserve">. This </w:t>
      </w:r>
      <w:r w:rsidR="001640C7">
        <w:t xml:space="preserve">tab view </w:t>
      </w:r>
      <w:r>
        <w:t>also allows editing of GADS and saving in a library or in the temporary “</w:t>
      </w:r>
      <w:proofErr w:type="spellStart"/>
      <w:r>
        <w:t>Spec.List</w:t>
      </w:r>
      <w:proofErr w:type="spellEnd"/>
      <w:r>
        <w:t>”</w:t>
      </w:r>
      <w:r w:rsidR="001640C7">
        <w:t xml:space="preserve"> show</w:t>
      </w:r>
      <w:r w:rsidR="008137EF">
        <w:t>n</w:t>
      </w:r>
      <w:r w:rsidR="001640C7">
        <w:t xml:space="preserve"> on the </w:t>
      </w:r>
      <w:r w:rsidR="001640C7" w:rsidRPr="001640C7">
        <w:rPr>
          <w:b/>
          <w:bCs/>
        </w:rPr>
        <w:t>Lib. Search Tab</w:t>
      </w:r>
      <w:r>
        <w:t xml:space="preserve">. </w:t>
      </w:r>
      <w:r w:rsidR="00535AA3">
        <w:t xml:space="preserve"> The file/open menu </w:t>
      </w:r>
      <w:r w:rsidR="00535AA3">
        <w:lastRenderedPageBreak/>
        <w:t>choice will read GADS files in .</w:t>
      </w:r>
      <w:proofErr w:type="spellStart"/>
      <w:r w:rsidR="00535AA3">
        <w:t>msp</w:t>
      </w:r>
      <w:proofErr w:type="spellEnd"/>
      <w:r w:rsidR="00535AA3">
        <w:t xml:space="preserve"> (</w:t>
      </w:r>
      <w:proofErr w:type="gramStart"/>
      <w:r w:rsidR="00535AA3">
        <w:t>or .</w:t>
      </w:r>
      <w:proofErr w:type="spellStart"/>
      <w:r w:rsidR="00535AA3">
        <w:t>mspec</w:t>
      </w:r>
      <w:proofErr w:type="spellEnd"/>
      <w:proofErr w:type="gramEnd"/>
      <w:r w:rsidR="00535AA3">
        <w:t xml:space="preserve">, which is the same format) that have been exported previously or prepared by the user. </w:t>
      </w:r>
    </w:p>
    <w:sectPr w:rsidR="005429D3" w:rsidRPr="005429D3">
      <w:head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996B42" w14:textId="77777777" w:rsidR="00D65B65" w:rsidRDefault="00D65B65" w:rsidP="00CF2FA8">
      <w:pPr>
        <w:spacing w:after="0" w:line="240" w:lineRule="auto"/>
      </w:pPr>
      <w:r>
        <w:separator/>
      </w:r>
    </w:p>
  </w:endnote>
  <w:endnote w:type="continuationSeparator" w:id="0">
    <w:p w14:paraId="0164FB00" w14:textId="77777777" w:rsidR="00D65B65" w:rsidRDefault="00D65B65" w:rsidP="00CF2F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D34063" w14:textId="77777777" w:rsidR="00D65B65" w:rsidRDefault="00D65B65" w:rsidP="00CF2FA8">
      <w:pPr>
        <w:spacing w:after="0" w:line="240" w:lineRule="auto"/>
      </w:pPr>
      <w:r>
        <w:separator/>
      </w:r>
    </w:p>
  </w:footnote>
  <w:footnote w:type="continuationSeparator" w:id="0">
    <w:p w14:paraId="1592F2A5" w14:textId="77777777" w:rsidR="00D65B65" w:rsidRDefault="00D65B65" w:rsidP="00CF2F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81336173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0872AEA" w14:textId="14EBC1AB" w:rsidR="00CF2FA8" w:rsidRDefault="00CF2FA8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5E3313C" w14:textId="77777777" w:rsidR="00CF2FA8" w:rsidRDefault="00CF2F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D00EFD"/>
    <w:multiLevelType w:val="hybridMultilevel"/>
    <w:tmpl w:val="B9D849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Stephen Stein">
    <w15:presenceInfo w15:providerId="None" w15:userId="Stephen Ste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hideSpellingErrors/>
  <w:hideGrammaticalErrors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Y1MDMxNzUxMTM1NjVW0lEKTi0uzszPAykwqgUA/xE0kywAAAA="/>
  </w:docVars>
  <w:rsids>
    <w:rsidRoot w:val="007862D8"/>
    <w:rsid w:val="00024D65"/>
    <w:rsid w:val="00075DFA"/>
    <w:rsid w:val="00077022"/>
    <w:rsid w:val="000967B4"/>
    <w:rsid w:val="000B29D1"/>
    <w:rsid w:val="000B3658"/>
    <w:rsid w:val="000C3BC3"/>
    <w:rsid w:val="000C6C0D"/>
    <w:rsid w:val="000E437A"/>
    <w:rsid w:val="00107008"/>
    <w:rsid w:val="001274F5"/>
    <w:rsid w:val="001640C7"/>
    <w:rsid w:val="00164E2D"/>
    <w:rsid w:val="001A141C"/>
    <w:rsid w:val="001D1D14"/>
    <w:rsid w:val="001E539A"/>
    <w:rsid w:val="001E7C1E"/>
    <w:rsid w:val="002149D3"/>
    <w:rsid w:val="00236CAF"/>
    <w:rsid w:val="002406FC"/>
    <w:rsid w:val="00254402"/>
    <w:rsid w:val="002750EC"/>
    <w:rsid w:val="002B1F68"/>
    <w:rsid w:val="002D35C5"/>
    <w:rsid w:val="00322A53"/>
    <w:rsid w:val="00372380"/>
    <w:rsid w:val="0037374D"/>
    <w:rsid w:val="00387349"/>
    <w:rsid w:val="003903A1"/>
    <w:rsid w:val="003A4723"/>
    <w:rsid w:val="003B485E"/>
    <w:rsid w:val="003C18C9"/>
    <w:rsid w:val="003C1BBC"/>
    <w:rsid w:val="003D6D35"/>
    <w:rsid w:val="003E2A2A"/>
    <w:rsid w:val="003F08DB"/>
    <w:rsid w:val="004303F5"/>
    <w:rsid w:val="004772C6"/>
    <w:rsid w:val="00485F24"/>
    <w:rsid w:val="004B6490"/>
    <w:rsid w:val="004C1A27"/>
    <w:rsid w:val="004D1B64"/>
    <w:rsid w:val="004D7898"/>
    <w:rsid w:val="005028E8"/>
    <w:rsid w:val="00503B12"/>
    <w:rsid w:val="00510319"/>
    <w:rsid w:val="00535AA3"/>
    <w:rsid w:val="005429D3"/>
    <w:rsid w:val="005611E4"/>
    <w:rsid w:val="005A0779"/>
    <w:rsid w:val="005A11C1"/>
    <w:rsid w:val="005A669A"/>
    <w:rsid w:val="005B180F"/>
    <w:rsid w:val="00623038"/>
    <w:rsid w:val="00631A0C"/>
    <w:rsid w:val="00650B84"/>
    <w:rsid w:val="00664B7A"/>
    <w:rsid w:val="0069224E"/>
    <w:rsid w:val="006D37D5"/>
    <w:rsid w:val="007276C6"/>
    <w:rsid w:val="00753C2A"/>
    <w:rsid w:val="00766AE7"/>
    <w:rsid w:val="007710F5"/>
    <w:rsid w:val="007862D8"/>
    <w:rsid w:val="00792C98"/>
    <w:rsid w:val="007B14A6"/>
    <w:rsid w:val="007B1BD9"/>
    <w:rsid w:val="007C5FFA"/>
    <w:rsid w:val="007F3F23"/>
    <w:rsid w:val="008109EB"/>
    <w:rsid w:val="008132DB"/>
    <w:rsid w:val="008137EF"/>
    <w:rsid w:val="008539AB"/>
    <w:rsid w:val="00862288"/>
    <w:rsid w:val="008A24F2"/>
    <w:rsid w:val="008C377A"/>
    <w:rsid w:val="008C37A5"/>
    <w:rsid w:val="008E572A"/>
    <w:rsid w:val="008E79E9"/>
    <w:rsid w:val="008F585F"/>
    <w:rsid w:val="0092084D"/>
    <w:rsid w:val="0092646C"/>
    <w:rsid w:val="009331E1"/>
    <w:rsid w:val="0095176D"/>
    <w:rsid w:val="009571C3"/>
    <w:rsid w:val="00960CA6"/>
    <w:rsid w:val="0096264D"/>
    <w:rsid w:val="00971DE3"/>
    <w:rsid w:val="0097323B"/>
    <w:rsid w:val="009745DE"/>
    <w:rsid w:val="00975B4A"/>
    <w:rsid w:val="00986425"/>
    <w:rsid w:val="009B27D5"/>
    <w:rsid w:val="009B6879"/>
    <w:rsid w:val="009B7F08"/>
    <w:rsid w:val="009D1E6C"/>
    <w:rsid w:val="009D34AD"/>
    <w:rsid w:val="009E3626"/>
    <w:rsid w:val="00A50569"/>
    <w:rsid w:val="00A8363B"/>
    <w:rsid w:val="00AC3912"/>
    <w:rsid w:val="00AD1655"/>
    <w:rsid w:val="00AE7CD6"/>
    <w:rsid w:val="00AF15AF"/>
    <w:rsid w:val="00AF6622"/>
    <w:rsid w:val="00AF7A95"/>
    <w:rsid w:val="00B02E27"/>
    <w:rsid w:val="00B216B3"/>
    <w:rsid w:val="00B227D4"/>
    <w:rsid w:val="00B23D2E"/>
    <w:rsid w:val="00B24BBB"/>
    <w:rsid w:val="00B30404"/>
    <w:rsid w:val="00B51E6E"/>
    <w:rsid w:val="00B56F68"/>
    <w:rsid w:val="00BA108C"/>
    <w:rsid w:val="00BE4DEC"/>
    <w:rsid w:val="00C03ACC"/>
    <w:rsid w:val="00C26385"/>
    <w:rsid w:val="00C3540A"/>
    <w:rsid w:val="00C4036E"/>
    <w:rsid w:val="00C6359F"/>
    <w:rsid w:val="00C87696"/>
    <w:rsid w:val="00CA6EBD"/>
    <w:rsid w:val="00CB3DEC"/>
    <w:rsid w:val="00CD3070"/>
    <w:rsid w:val="00CD6DB9"/>
    <w:rsid w:val="00CD7A4C"/>
    <w:rsid w:val="00CF2FA8"/>
    <w:rsid w:val="00D65B65"/>
    <w:rsid w:val="00D80C58"/>
    <w:rsid w:val="00DB6764"/>
    <w:rsid w:val="00DD43EC"/>
    <w:rsid w:val="00DD7CFA"/>
    <w:rsid w:val="00E002A3"/>
    <w:rsid w:val="00E11036"/>
    <w:rsid w:val="00E12E66"/>
    <w:rsid w:val="00E65F2B"/>
    <w:rsid w:val="00E701DE"/>
    <w:rsid w:val="00E8370B"/>
    <w:rsid w:val="00E84E01"/>
    <w:rsid w:val="00EA59CD"/>
    <w:rsid w:val="00EB1347"/>
    <w:rsid w:val="00EC5C3B"/>
    <w:rsid w:val="00EF51A1"/>
    <w:rsid w:val="00EF7117"/>
    <w:rsid w:val="00F27CE4"/>
    <w:rsid w:val="00F67A3B"/>
    <w:rsid w:val="00F71E49"/>
    <w:rsid w:val="00F82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3AB43E"/>
  <w15:chartTrackingRefBased/>
  <w15:docId w15:val="{709A4987-C53B-4717-93CF-2F8DE0DC7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14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7CE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2F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2FA8"/>
  </w:style>
  <w:style w:type="paragraph" w:styleId="Footer">
    <w:name w:val="footer"/>
    <w:basedOn w:val="Normal"/>
    <w:link w:val="FooterChar"/>
    <w:uiPriority w:val="99"/>
    <w:unhideWhenUsed/>
    <w:rsid w:val="00CF2F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2F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04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AD3CCC-7425-48DF-9B28-DD5040A56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5019</TotalTime>
  <Pages>9</Pages>
  <Words>1793</Words>
  <Characters>10224</Characters>
  <Application>Microsoft Office Word</Application>
  <DocSecurity>0</DocSecurity>
  <Lines>85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Stein</dc:creator>
  <cp:keywords/>
  <dc:description/>
  <cp:lastModifiedBy>Stephen Stein</cp:lastModifiedBy>
  <cp:revision>128</cp:revision>
  <dcterms:created xsi:type="dcterms:W3CDTF">2021-04-01T16:42:00Z</dcterms:created>
  <dcterms:modified xsi:type="dcterms:W3CDTF">2021-07-15T15:16:00Z</dcterms:modified>
</cp:coreProperties>
</file>